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881B3C0" w14:textId="77777777" w:rsidTr="00876A8A">
        <w:trPr>
          <w:cantSplit/>
        </w:trPr>
        <w:tc>
          <w:tcPr>
            <w:tcW w:w="6487" w:type="dxa"/>
            <w:vAlign w:val="center"/>
          </w:tcPr>
          <w:p w14:paraId="2F4277E1"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3FDBE7E" w14:textId="77777777" w:rsidR="009F6520" w:rsidRDefault="00D553BC" w:rsidP="00D553BC">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55C211B1" wp14:editId="112D843A">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14:paraId="7E39B627" w14:textId="77777777" w:rsidTr="00876A8A">
        <w:trPr>
          <w:cantSplit/>
        </w:trPr>
        <w:tc>
          <w:tcPr>
            <w:tcW w:w="6487" w:type="dxa"/>
            <w:tcBorders>
              <w:bottom w:val="single" w:sz="12" w:space="0" w:color="auto"/>
            </w:tcBorders>
          </w:tcPr>
          <w:p w14:paraId="02D9ADA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3E6F45E"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CD4804F" w14:textId="77777777" w:rsidTr="00876A8A">
        <w:trPr>
          <w:cantSplit/>
        </w:trPr>
        <w:tc>
          <w:tcPr>
            <w:tcW w:w="6487" w:type="dxa"/>
            <w:tcBorders>
              <w:top w:val="single" w:sz="12" w:space="0" w:color="auto"/>
            </w:tcBorders>
          </w:tcPr>
          <w:p w14:paraId="070DFE9E"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EED9E08" w14:textId="5A3BD825" w:rsidR="000069D4" w:rsidRPr="00710D66" w:rsidRDefault="00F57CF3" w:rsidP="00A5173C">
            <w:pPr>
              <w:shd w:val="solid" w:color="FFFFFF" w:fill="FFFFFF"/>
              <w:spacing w:before="0" w:after="48" w:line="240" w:lineRule="atLeast"/>
              <w:rPr>
                <w:lang w:val="en-US"/>
              </w:rPr>
            </w:pPr>
            <w:bookmarkStart w:id="1" w:name="_GoBack"/>
            <w:r>
              <w:rPr>
                <w:lang w:val="en-US"/>
              </w:rPr>
              <w:t>ENAV22-12.1.10</w:t>
            </w:r>
            <w:bookmarkEnd w:id="1"/>
          </w:p>
        </w:tc>
      </w:tr>
      <w:tr w:rsidR="000069D4" w14:paraId="13091B6C" w14:textId="77777777" w:rsidTr="00876A8A">
        <w:trPr>
          <w:cantSplit/>
        </w:trPr>
        <w:tc>
          <w:tcPr>
            <w:tcW w:w="6487" w:type="dxa"/>
            <w:vMerge w:val="restart"/>
          </w:tcPr>
          <w:p w14:paraId="3F4B23A7" w14:textId="77777777" w:rsidR="00D553BC" w:rsidRPr="00D553BC" w:rsidRDefault="00D553BC" w:rsidP="00D553B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D553BC">
              <w:rPr>
                <w:rFonts w:ascii="Verdana" w:hAnsi="Verdana"/>
                <w:sz w:val="20"/>
              </w:rPr>
              <w:t xml:space="preserve">Source: </w:t>
            </w:r>
            <w:r w:rsidRPr="00D553BC">
              <w:rPr>
                <w:rFonts w:ascii="Verdana" w:hAnsi="Verdana"/>
                <w:sz w:val="20"/>
              </w:rPr>
              <w:tab/>
              <w:t>Document</w:t>
            </w:r>
            <w:r w:rsidR="009D08D2">
              <w:rPr>
                <w:rFonts w:ascii="Verdana" w:hAnsi="Verdana"/>
                <w:sz w:val="20"/>
              </w:rPr>
              <w:t xml:space="preserve"> 5B/TEMP/225</w:t>
            </w:r>
          </w:p>
          <w:p w14:paraId="40A3860D" w14:textId="77777777" w:rsidR="00D553BC" w:rsidRPr="00982084" w:rsidRDefault="00D553BC" w:rsidP="00D553BC">
            <w:pPr>
              <w:shd w:val="solid" w:color="FFFFFF" w:fill="FFFFFF"/>
              <w:tabs>
                <w:tab w:val="clear" w:pos="1134"/>
                <w:tab w:val="clear" w:pos="1871"/>
                <w:tab w:val="clear" w:pos="2268"/>
              </w:tabs>
              <w:spacing w:before="0" w:after="240"/>
              <w:ind w:left="1134" w:hanging="1134"/>
              <w:rPr>
                <w:rFonts w:ascii="Verdana" w:hAnsi="Verdana"/>
                <w:sz w:val="20"/>
              </w:rPr>
            </w:pPr>
            <w:r w:rsidRPr="00D553BC">
              <w:rPr>
                <w:rFonts w:ascii="Verdana" w:hAnsi="Verdana"/>
                <w:sz w:val="20"/>
              </w:rPr>
              <w:t>Subject:</w:t>
            </w:r>
            <w:r w:rsidRPr="00D553BC">
              <w:rPr>
                <w:rFonts w:ascii="Verdana" w:hAnsi="Verdana"/>
                <w:sz w:val="20"/>
              </w:rPr>
              <w:tab/>
              <w:t>WRC-19 agenda item 1.9.2</w:t>
            </w:r>
            <w:r>
              <w:rPr>
                <w:rFonts w:ascii="Verdana" w:hAnsi="Verdana"/>
                <w:sz w:val="20"/>
              </w:rPr>
              <w:br/>
            </w:r>
            <w:r w:rsidRPr="00D553BC">
              <w:rPr>
                <w:rFonts w:ascii="Verdana" w:hAnsi="Verdana"/>
                <w:sz w:val="20"/>
              </w:rPr>
              <w:t xml:space="preserve">Resolution </w:t>
            </w:r>
            <w:r w:rsidRPr="00D553BC">
              <w:rPr>
                <w:rFonts w:ascii="Verdana" w:hAnsi="Verdana"/>
                <w:b/>
                <w:bCs/>
                <w:sz w:val="20"/>
              </w:rPr>
              <w:t>360 (Rev.WRC</w:t>
            </w:r>
            <w:r>
              <w:rPr>
                <w:rFonts w:ascii="Verdana" w:hAnsi="Verdana"/>
                <w:b/>
                <w:bCs/>
                <w:sz w:val="20"/>
              </w:rPr>
              <w:t>-</w:t>
            </w:r>
            <w:r w:rsidRPr="00D553BC">
              <w:rPr>
                <w:rFonts w:ascii="Verdana" w:hAnsi="Verdana"/>
                <w:b/>
                <w:bCs/>
                <w:sz w:val="20"/>
              </w:rPr>
              <w:t>15)</w:t>
            </w:r>
          </w:p>
        </w:tc>
        <w:tc>
          <w:tcPr>
            <w:tcW w:w="3402" w:type="dxa"/>
          </w:tcPr>
          <w:p w14:paraId="5C5A6608" w14:textId="77777777" w:rsidR="000069D4" w:rsidRPr="00D553BC" w:rsidRDefault="009D08D2" w:rsidP="00A5173C">
            <w:pPr>
              <w:shd w:val="solid" w:color="FFFFFF" w:fill="FFFFFF"/>
              <w:spacing w:before="0" w:line="240" w:lineRule="atLeast"/>
              <w:rPr>
                <w:rFonts w:ascii="Verdana" w:hAnsi="Verdana"/>
                <w:sz w:val="20"/>
                <w:lang w:eastAsia="zh-CN"/>
              </w:rPr>
            </w:pPr>
            <w:r>
              <w:rPr>
                <w:rFonts w:ascii="Verdana" w:hAnsi="Verdana"/>
                <w:b/>
                <w:sz w:val="20"/>
                <w:lang w:eastAsia="zh-CN"/>
              </w:rPr>
              <w:t>Annex 27 to</w:t>
            </w:r>
            <w:r>
              <w:rPr>
                <w:rFonts w:ascii="Verdana" w:hAnsi="Verdana"/>
                <w:b/>
                <w:sz w:val="20"/>
                <w:lang w:eastAsia="zh-CN"/>
              </w:rPr>
              <w:br/>
            </w:r>
            <w:r w:rsidR="00D553BC">
              <w:rPr>
                <w:rFonts w:ascii="Verdana" w:hAnsi="Verdana"/>
                <w:b/>
                <w:sz w:val="20"/>
                <w:lang w:eastAsia="zh-CN"/>
              </w:rPr>
              <w:t>Document 5B/</w:t>
            </w:r>
            <w:r>
              <w:rPr>
                <w:rFonts w:ascii="Verdana" w:hAnsi="Verdana"/>
                <w:b/>
                <w:sz w:val="20"/>
                <w:lang w:eastAsia="zh-CN"/>
              </w:rPr>
              <w:t>538</w:t>
            </w:r>
            <w:r w:rsidR="00D553BC">
              <w:rPr>
                <w:rFonts w:ascii="Verdana" w:hAnsi="Verdana"/>
                <w:b/>
                <w:sz w:val="20"/>
                <w:lang w:eastAsia="zh-CN"/>
              </w:rPr>
              <w:t>-E</w:t>
            </w:r>
          </w:p>
        </w:tc>
      </w:tr>
      <w:tr w:rsidR="000069D4" w14:paraId="6F5BCB27" w14:textId="77777777" w:rsidTr="00876A8A">
        <w:trPr>
          <w:cantSplit/>
        </w:trPr>
        <w:tc>
          <w:tcPr>
            <w:tcW w:w="6487" w:type="dxa"/>
            <w:vMerge/>
          </w:tcPr>
          <w:p w14:paraId="5F6DC1E5"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10B448DC" w14:textId="77777777" w:rsidR="000069D4" w:rsidRPr="00D553BC" w:rsidRDefault="00556E19"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18 </w:t>
            </w:r>
            <w:r w:rsidR="009D08D2">
              <w:rPr>
                <w:rFonts w:ascii="Verdana" w:hAnsi="Verdana"/>
                <w:b/>
                <w:sz w:val="20"/>
                <w:lang w:eastAsia="zh-CN"/>
              </w:rPr>
              <w:t>June</w:t>
            </w:r>
            <w:r w:rsidR="00D553BC">
              <w:rPr>
                <w:rFonts w:ascii="Verdana" w:hAnsi="Verdana"/>
                <w:b/>
                <w:sz w:val="20"/>
                <w:lang w:eastAsia="zh-CN"/>
              </w:rPr>
              <w:t xml:space="preserve"> 2018</w:t>
            </w:r>
          </w:p>
        </w:tc>
      </w:tr>
      <w:tr w:rsidR="000069D4" w14:paraId="5A679649" w14:textId="77777777" w:rsidTr="00876A8A">
        <w:trPr>
          <w:cantSplit/>
        </w:trPr>
        <w:tc>
          <w:tcPr>
            <w:tcW w:w="6487" w:type="dxa"/>
            <w:vMerge/>
          </w:tcPr>
          <w:p w14:paraId="2F8D8FF4"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64D855FC" w14:textId="77777777" w:rsidR="000069D4" w:rsidRPr="00D553BC" w:rsidRDefault="00D553BC"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E00D2B9" w14:textId="77777777" w:rsidTr="00D046A7">
        <w:trPr>
          <w:cantSplit/>
        </w:trPr>
        <w:tc>
          <w:tcPr>
            <w:tcW w:w="9889" w:type="dxa"/>
            <w:gridSpan w:val="2"/>
          </w:tcPr>
          <w:p w14:paraId="52FD6462" w14:textId="77777777" w:rsidR="000069D4" w:rsidRDefault="009D08D2" w:rsidP="00D553BC">
            <w:pPr>
              <w:pStyle w:val="Source"/>
              <w:rPr>
                <w:lang w:eastAsia="zh-CN"/>
              </w:rPr>
            </w:pPr>
            <w:bookmarkStart w:id="6" w:name="dsource" w:colFirst="0" w:colLast="0"/>
            <w:bookmarkEnd w:id="5"/>
            <w:r>
              <w:rPr>
                <w:lang w:eastAsia="zh-CN"/>
              </w:rPr>
              <w:t xml:space="preserve">Annex 27 to the </w:t>
            </w:r>
            <w:r w:rsidR="00D553BC">
              <w:rPr>
                <w:lang w:eastAsia="zh-CN"/>
              </w:rPr>
              <w:t>Working Party 5B</w:t>
            </w:r>
            <w:r>
              <w:rPr>
                <w:lang w:eastAsia="zh-CN"/>
              </w:rPr>
              <w:t xml:space="preserve"> Chairman’s Report</w:t>
            </w:r>
          </w:p>
        </w:tc>
      </w:tr>
      <w:tr w:rsidR="000069D4" w14:paraId="1AF8B13C" w14:textId="77777777" w:rsidTr="00D046A7">
        <w:trPr>
          <w:cantSplit/>
        </w:trPr>
        <w:tc>
          <w:tcPr>
            <w:tcW w:w="9889" w:type="dxa"/>
            <w:gridSpan w:val="2"/>
          </w:tcPr>
          <w:p w14:paraId="60A0FC37" w14:textId="77777777" w:rsidR="000069D4" w:rsidRDefault="00D553BC" w:rsidP="00A5173C">
            <w:pPr>
              <w:pStyle w:val="Title1"/>
              <w:rPr>
                <w:lang w:eastAsia="zh-CN"/>
              </w:rPr>
            </w:pPr>
            <w:bookmarkStart w:id="7" w:name="drec" w:colFirst="0" w:colLast="0"/>
            <w:bookmarkEnd w:id="6"/>
            <w:r w:rsidRPr="002A5028">
              <w:rPr>
                <w:caps w:val="0"/>
                <w:lang w:val="en-US"/>
              </w:rPr>
              <w:t xml:space="preserve">WORKING DOCUMENT TOWARDS A PRELIMINARY DRAFT NEW </w:t>
            </w:r>
            <w:r w:rsidRPr="002A5028">
              <w:rPr>
                <w:caps w:val="0"/>
                <w:lang w:val="en-US"/>
              </w:rPr>
              <w:br/>
              <w:t>REPORT ITU-R M.[VDES-SAT]</w:t>
            </w:r>
          </w:p>
        </w:tc>
      </w:tr>
      <w:tr w:rsidR="000069D4" w14:paraId="02E94130" w14:textId="77777777" w:rsidTr="00D046A7">
        <w:trPr>
          <w:cantSplit/>
        </w:trPr>
        <w:tc>
          <w:tcPr>
            <w:tcW w:w="9889" w:type="dxa"/>
            <w:gridSpan w:val="2"/>
          </w:tcPr>
          <w:p w14:paraId="51B409D0" w14:textId="77777777" w:rsidR="000069D4" w:rsidRDefault="000069D4" w:rsidP="00D553BC">
            <w:pPr>
              <w:pStyle w:val="Title1"/>
              <w:spacing w:before="0"/>
              <w:rPr>
                <w:lang w:eastAsia="zh-CN"/>
              </w:rPr>
            </w:pPr>
            <w:bookmarkStart w:id="8" w:name="dtitle1" w:colFirst="0" w:colLast="0"/>
            <w:bookmarkEnd w:id="7"/>
          </w:p>
        </w:tc>
      </w:tr>
    </w:tbl>
    <w:p w14:paraId="497692FF" w14:textId="77777777" w:rsidR="00D553BC" w:rsidRPr="00556E19" w:rsidRDefault="00D553BC" w:rsidP="00236706">
      <w:pPr>
        <w:pStyle w:val="Headingb"/>
        <w:rPr>
          <w:sz w:val="22"/>
          <w:szCs w:val="22"/>
        </w:rPr>
      </w:pPr>
      <w:bookmarkStart w:id="9" w:name="dbreak"/>
      <w:bookmarkStart w:id="10" w:name="_Toc445972008"/>
      <w:bookmarkEnd w:id="8"/>
      <w:bookmarkEnd w:id="9"/>
      <w:r w:rsidRPr="00556E19">
        <w:rPr>
          <w:sz w:val="22"/>
          <w:szCs w:val="22"/>
        </w:rPr>
        <w:t>Scope</w:t>
      </w:r>
    </w:p>
    <w:p w14:paraId="64F22232" w14:textId="77777777" w:rsidR="00D553BC" w:rsidRPr="00D553BC" w:rsidRDefault="00D553BC" w:rsidP="00D553BC">
      <w:pPr>
        <w:rPr>
          <w:lang w:val="en-US"/>
        </w:rPr>
      </w:pPr>
    </w:p>
    <w:p w14:paraId="3816B5AD" w14:textId="77777777" w:rsidR="00D553BC" w:rsidRPr="00236706" w:rsidRDefault="00D553BC" w:rsidP="00236706">
      <w:pPr>
        <w:pStyle w:val="Headingb"/>
      </w:pPr>
      <w:r w:rsidRPr="00236706">
        <w:t>Keywords</w:t>
      </w:r>
    </w:p>
    <w:p w14:paraId="5A447BB2" w14:textId="77777777" w:rsidR="00D553BC" w:rsidRPr="002A5028" w:rsidRDefault="00D553BC" w:rsidP="00D553BC">
      <w:pPr>
        <w:rPr>
          <w:lang w:val="en-US"/>
        </w:rPr>
      </w:pPr>
    </w:p>
    <w:p w14:paraId="104A514E" w14:textId="77777777" w:rsidR="00D553BC" w:rsidRPr="00236706" w:rsidRDefault="00D553BC" w:rsidP="00236706">
      <w:pPr>
        <w:pStyle w:val="Headingb"/>
      </w:pPr>
      <w:r w:rsidRPr="00236706">
        <w:t>Glossary / abbreviations</w:t>
      </w:r>
    </w:p>
    <w:p w14:paraId="0E1DD78F" w14:textId="77777777" w:rsidR="00D553BC" w:rsidRPr="002A5028" w:rsidRDefault="00E53492" w:rsidP="00D553BC">
      <w:pPr>
        <w:spacing w:before="60"/>
        <w:rPr>
          <w:lang w:val="en-US"/>
        </w:rPr>
      </w:pPr>
      <w:r>
        <w:rPr>
          <w:lang w:val="en-US"/>
        </w:rPr>
        <w:t>(… no changes …)</w:t>
      </w:r>
    </w:p>
    <w:p w14:paraId="29E34199" w14:textId="77777777" w:rsidR="00D553BC" w:rsidRPr="00236706" w:rsidRDefault="00D553BC" w:rsidP="00236706">
      <w:pPr>
        <w:pStyle w:val="Headingb"/>
      </w:pPr>
      <w:r w:rsidRPr="00236706">
        <w:t>Related ITU-R Recommendations and Reports</w:t>
      </w:r>
    </w:p>
    <w:p w14:paraId="0E584A59" w14:textId="77777777" w:rsidR="00E53492" w:rsidRPr="002A5028" w:rsidRDefault="00E53492" w:rsidP="00E53492">
      <w:pPr>
        <w:spacing w:before="60"/>
        <w:rPr>
          <w:lang w:val="en-US"/>
        </w:rPr>
      </w:pPr>
      <w:r>
        <w:rPr>
          <w:lang w:val="en-US"/>
        </w:rPr>
        <w:t>(… no changes …)</w:t>
      </w:r>
    </w:p>
    <w:p w14:paraId="6C2901E9" w14:textId="77777777" w:rsidR="00D553BC" w:rsidRPr="002A5028" w:rsidRDefault="00D553BC" w:rsidP="00D553BC">
      <w:pPr>
        <w:pStyle w:val="Heading1"/>
        <w:ind w:left="0" w:firstLine="0"/>
        <w:rPr>
          <w:lang w:val="en-US"/>
        </w:rPr>
      </w:pPr>
      <w:r w:rsidRPr="002A5028">
        <w:rPr>
          <w:lang w:val="en-US"/>
        </w:rPr>
        <w:t>1</w:t>
      </w:r>
      <w:r w:rsidRPr="002A5028">
        <w:rPr>
          <w:lang w:val="en-US"/>
        </w:rPr>
        <w:tab/>
        <w:t>Introduction</w:t>
      </w:r>
      <w:bookmarkEnd w:id="10"/>
    </w:p>
    <w:p w14:paraId="7C3B2FB7" w14:textId="77777777" w:rsidR="00E53492" w:rsidRPr="002A5028" w:rsidRDefault="00E53492" w:rsidP="00E53492">
      <w:pPr>
        <w:spacing w:before="60"/>
        <w:rPr>
          <w:lang w:val="en-US"/>
        </w:rPr>
      </w:pPr>
      <w:bookmarkStart w:id="11" w:name="_Toc445972009"/>
      <w:r>
        <w:rPr>
          <w:lang w:val="en-US"/>
        </w:rPr>
        <w:t>(… no changes …)</w:t>
      </w:r>
    </w:p>
    <w:p w14:paraId="05A28B3A" w14:textId="77777777" w:rsidR="00D553BC" w:rsidRPr="002A5028" w:rsidRDefault="00D553BC" w:rsidP="00D553BC">
      <w:pPr>
        <w:pStyle w:val="Heading1"/>
        <w:rPr>
          <w:lang w:val="en-US"/>
        </w:rPr>
      </w:pPr>
      <w:r w:rsidRPr="002A5028">
        <w:rPr>
          <w:lang w:val="en-US"/>
        </w:rPr>
        <w:t>2</w:t>
      </w:r>
      <w:r w:rsidRPr="002A5028">
        <w:rPr>
          <w:lang w:val="en-US"/>
        </w:rPr>
        <w:tab/>
        <w:t xml:space="preserve">VHF data exchange-satellite, the essential supplement to terrestrial VHF data exchange system </w:t>
      </w:r>
      <w:bookmarkEnd w:id="11"/>
    </w:p>
    <w:p w14:paraId="47C3DA68" w14:textId="77777777" w:rsidR="00E53492" w:rsidRPr="002A5028" w:rsidRDefault="00E53492" w:rsidP="00E53492">
      <w:pPr>
        <w:spacing w:before="60"/>
        <w:rPr>
          <w:lang w:val="en-US"/>
        </w:rPr>
      </w:pPr>
      <w:bookmarkStart w:id="12" w:name="_Ref318987199"/>
      <w:bookmarkStart w:id="13" w:name="_Toc445972020"/>
      <w:r>
        <w:rPr>
          <w:lang w:val="en-US"/>
        </w:rPr>
        <w:t>(… no changes …)</w:t>
      </w:r>
    </w:p>
    <w:p w14:paraId="3F9E934F" w14:textId="77777777" w:rsidR="00D553BC" w:rsidRPr="002A5028" w:rsidRDefault="00D553BC" w:rsidP="00D553BC">
      <w:pPr>
        <w:pStyle w:val="Heading1"/>
        <w:rPr>
          <w:lang w:val="en-US"/>
        </w:rPr>
      </w:pPr>
      <w:r w:rsidRPr="002A5028">
        <w:rPr>
          <w:lang w:val="en-US"/>
        </w:rPr>
        <w:t>3</w:t>
      </w:r>
      <w:r w:rsidRPr="002A5028">
        <w:rPr>
          <w:lang w:val="en-US"/>
        </w:rPr>
        <w:tab/>
        <w:t>Identification of spectrum requirements and rationale for the use of the frequency bands of RR Appendix 18</w:t>
      </w:r>
    </w:p>
    <w:p w14:paraId="41861B23" w14:textId="77777777" w:rsidR="00D553BC" w:rsidRPr="002A5028" w:rsidRDefault="00D553BC" w:rsidP="00D553BC">
      <w:pPr>
        <w:pStyle w:val="Heading2"/>
        <w:ind w:left="0" w:firstLine="0"/>
        <w:rPr>
          <w:lang w:val="en-US"/>
        </w:rPr>
      </w:pPr>
      <w:r w:rsidRPr="002A5028">
        <w:rPr>
          <w:lang w:val="en-US"/>
        </w:rPr>
        <w:t>3.1</w:t>
      </w:r>
      <w:r w:rsidRPr="002A5028">
        <w:rPr>
          <w:lang w:val="en-US"/>
        </w:rPr>
        <w:tab/>
        <w:t>Spectrum requirement for the VHF data exchange-satellite</w:t>
      </w:r>
    </w:p>
    <w:p w14:paraId="50CBD499" w14:textId="77777777" w:rsidR="00E53492" w:rsidRPr="002A5028" w:rsidRDefault="00E53492" w:rsidP="00E53492">
      <w:pPr>
        <w:spacing w:before="60"/>
        <w:rPr>
          <w:lang w:val="en-US"/>
        </w:rPr>
      </w:pPr>
      <w:r>
        <w:rPr>
          <w:lang w:val="en-US"/>
        </w:rPr>
        <w:t>(… no changes …)</w:t>
      </w:r>
    </w:p>
    <w:p w14:paraId="36A7C4FA" w14:textId="77777777" w:rsidR="00D553BC" w:rsidRPr="002A5028" w:rsidRDefault="00D553BC" w:rsidP="00D553BC">
      <w:pPr>
        <w:pStyle w:val="Heading2"/>
        <w:rPr>
          <w:lang w:val="en-US"/>
        </w:rPr>
      </w:pPr>
      <w:r w:rsidRPr="002A5028">
        <w:rPr>
          <w:lang w:val="en-US"/>
        </w:rPr>
        <w:t>3.2</w:t>
      </w:r>
      <w:r w:rsidRPr="002A5028">
        <w:rPr>
          <w:lang w:val="en-US"/>
        </w:rPr>
        <w:tab/>
        <w:t>Potential use of the frequency band 160.975-161.475 MHz versus channels 2024/2084/2025/2085/2026/2086 for the satellite downlink</w:t>
      </w:r>
    </w:p>
    <w:p w14:paraId="5D3C8B07" w14:textId="77777777" w:rsidR="00E53492" w:rsidRPr="002A5028" w:rsidRDefault="00E53492" w:rsidP="00E53492">
      <w:pPr>
        <w:spacing w:before="60"/>
        <w:rPr>
          <w:lang w:val="en-US"/>
        </w:rPr>
      </w:pPr>
      <w:r>
        <w:rPr>
          <w:lang w:val="en-US"/>
        </w:rPr>
        <w:t>(… no changes …)</w:t>
      </w:r>
    </w:p>
    <w:p w14:paraId="76AE6E12" w14:textId="77777777" w:rsidR="00D553BC" w:rsidRPr="002A5028" w:rsidRDefault="00D553BC" w:rsidP="00D553BC">
      <w:pPr>
        <w:pStyle w:val="Heading2"/>
        <w:ind w:left="0" w:firstLine="0"/>
        <w:rPr>
          <w:lang w:val="en-US"/>
        </w:rPr>
      </w:pPr>
      <w:r w:rsidRPr="002A5028">
        <w:rPr>
          <w:lang w:val="en-US"/>
        </w:rPr>
        <w:t>3.3</w:t>
      </w:r>
      <w:r w:rsidRPr="002A5028">
        <w:rPr>
          <w:lang w:val="en-US"/>
        </w:rPr>
        <w:tab/>
        <w:t>Frequency plan alternatives</w:t>
      </w:r>
    </w:p>
    <w:p w14:paraId="1CC1A346" w14:textId="7BCAD927" w:rsidR="00D553BC" w:rsidRPr="002A5028" w:rsidRDefault="00D553BC" w:rsidP="00D553BC">
      <w:pPr>
        <w:rPr>
          <w:lang w:val="en-US"/>
        </w:rPr>
      </w:pPr>
      <w:r w:rsidRPr="002A5028">
        <w:rPr>
          <w:lang w:val="en-US"/>
        </w:rPr>
        <w:t xml:space="preserve">The channels 24, 84, 25, 85, 26 and 86 are allocated for VDE after WRC-15, with the lower leg frequencies used for ship-to-shore and the upper leg frequencies used for shore-to-ship and </w:t>
      </w:r>
      <w:r w:rsidRPr="002A5028">
        <w:rPr>
          <w:lang w:val="en-US"/>
        </w:rPr>
        <w:lastRenderedPageBreak/>
        <w:t>ship</w:t>
      </w:r>
      <w:r w:rsidRPr="002A5028">
        <w:rPr>
          <w:lang w:val="en-US"/>
        </w:rPr>
        <w:noBreakHyphen/>
        <w:t>to</w:t>
      </w:r>
      <w:r w:rsidRPr="002A5028">
        <w:rPr>
          <w:lang w:val="en-US"/>
        </w:rPr>
        <w:noBreakHyphen/>
        <w:t xml:space="preserve">ship. The channels 2027 (ASM 1) and 2028 (ASM 2) are allocated for ASM. Currently, </w:t>
      </w:r>
      <w:r>
        <w:rPr>
          <w:lang w:val="en-US"/>
        </w:rPr>
        <w:t>3</w:t>
      </w:r>
      <w:r w:rsidRPr="002A5028">
        <w:rPr>
          <w:lang w:val="en-US"/>
        </w:rPr>
        <w:t xml:space="preserve"> alternative frequency utilization plans for VDES are under consideration. They describe how resources are allocated and shared between VDE-TER, VDE-SAT and ASM. These </w:t>
      </w:r>
      <w:r>
        <w:rPr>
          <w:lang w:val="en-US"/>
        </w:rPr>
        <w:t>3</w:t>
      </w:r>
      <w:r w:rsidRPr="002A5028">
        <w:rPr>
          <w:lang w:val="en-US"/>
        </w:rPr>
        <w:t xml:space="preserve"> alternative frequency utilization plans are illustrated in Figure 6</w:t>
      </w:r>
      <w:ins w:id="14" w:author="Lars Løge" w:date="2018-10-10T09:37:00Z">
        <w:r w:rsidR="00DB7D11">
          <w:rPr>
            <w:lang w:val="en-US"/>
          </w:rPr>
          <w:t xml:space="preserve"> in two different manne</w:t>
        </w:r>
      </w:ins>
      <w:ins w:id="15" w:author="Lars Løge" w:date="2018-10-10T09:38:00Z">
        <w:r w:rsidR="00A856C8">
          <w:rPr>
            <w:lang w:val="en-US"/>
          </w:rPr>
          <w:t>r</w:t>
        </w:r>
      </w:ins>
      <w:ins w:id="16" w:author="Lars Løge" w:date="2018-10-10T09:37:00Z">
        <w:r w:rsidR="00DB7D11">
          <w:rPr>
            <w:lang w:val="en-US"/>
          </w:rPr>
          <w:t>s</w:t>
        </w:r>
      </w:ins>
      <w:r w:rsidRPr="002A5028">
        <w:rPr>
          <w:lang w:val="en-US"/>
        </w:rPr>
        <w:t>, and described further below.</w:t>
      </w:r>
    </w:p>
    <w:p w14:paraId="4BA17C49" w14:textId="77777777" w:rsidR="00D553BC" w:rsidRPr="002A5028" w:rsidRDefault="00D553BC" w:rsidP="00D553BC">
      <w:pPr>
        <w:pStyle w:val="FigureNo"/>
        <w:rPr>
          <w:lang w:val="en-US"/>
        </w:rPr>
      </w:pPr>
      <w:r w:rsidRPr="002A5028">
        <w:rPr>
          <w:lang w:val="en-US"/>
        </w:rPr>
        <w:t>Figure 6</w:t>
      </w:r>
    </w:p>
    <w:p w14:paraId="0D29DDC8" w14:textId="77777777" w:rsidR="00D553BC" w:rsidRDefault="00D553BC" w:rsidP="003D39C9">
      <w:pPr>
        <w:pStyle w:val="Figuretitle"/>
      </w:pPr>
      <w:r w:rsidRPr="002A5028">
        <w:t>RR Appendix 18 and VHF data exchange system frequency utilization plans</w:t>
      </w:r>
    </w:p>
    <w:p w14:paraId="1A2DEC4B" w14:textId="689CE2C5" w:rsidR="00D553BC" w:rsidRPr="002A69E3" w:rsidDel="00DB7D11" w:rsidRDefault="00D553BC" w:rsidP="006455CE">
      <w:pPr>
        <w:spacing w:before="40" w:after="40"/>
        <w:rPr>
          <w:del w:id="17" w:author="Lars Løge" w:date="2018-10-10T09:36:00Z"/>
          <w:i/>
          <w:iCs/>
          <w:sz w:val="20"/>
          <w:lang w:val="en-US"/>
        </w:rPr>
      </w:pPr>
      <w:del w:id="18" w:author="Lars Løge" w:date="2018-10-10T09:36:00Z">
        <w:r w:rsidRPr="002A69E3" w:rsidDel="00DB7D11">
          <w:rPr>
            <w:i/>
            <w:iCs/>
            <w:sz w:val="20"/>
            <w:lang w:val="en-US"/>
          </w:rPr>
          <w:delText xml:space="preserve">Editorial note: </w:delText>
        </w:r>
        <w:r w:rsidR="002A69E3" w:rsidRPr="002A69E3" w:rsidDel="00DB7D11">
          <w:rPr>
            <w:i/>
            <w:iCs/>
            <w:sz w:val="20"/>
            <w:lang w:val="en-US"/>
          </w:rPr>
          <w:delText xml:space="preserve">This </w:delText>
        </w:r>
        <w:r w:rsidRPr="002A69E3" w:rsidDel="00DB7D11">
          <w:rPr>
            <w:i/>
            <w:iCs/>
            <w:sz w:val="20"/>
            <w:lang w:val="en-US"/>
          </w:rPr>
          <w:delText>figure needs to be redrawn in 3 parts in order to better present the alternative plans</w:delText>
        </w:r>
      </w:del>
    </w:p>
    <w:p w14:paraId="6ECEBA48" w14:textId="483CAF10" w:rsidR="00D553BC" w:rsidRPr="002A5028" w:rsidRDefault="00D553BC" w:rsidP="003D39C9">
      <w:pPr>
        <w:pStyle w:val="Figure"/>
      </w:pPr>
      <w:r w:rsidRPr="002A5028">
        <w:rPr>
          <w:noProof/>
          <w:lang w:eastAsia="en-GB"/>
        </w:rPr>
        <w:lastRenderedPageBreak/>
        <w:drawing>
          <wp:inline distT="0" distB="0" distL="0" distR="0" wp14:anchorId="42E040B2" wp14:editId="301ECAED">
            <wp:extent cx="5958000" cy="2653200"/>
            <wp:effectExtent l="0" t="0" r="0" b="1270"/>
            <wp:docPr id="74" name="Bild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VDE_channelplan_20170306.pd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58000" cy="2653200"/>
                    </a:xfrm>
                    <a:prstGeom prst="rect">
                      <a:avLst/>
                    </a:prstGeom>
                  </pic:spPr>
                </pic:pic>
              </a:graphicData>
            </a:graphic>
          </wp:inline>
        </w:drawing>
      </w:r>
      <w:ins w:id="19" w:author="Lars Løge" w:date="2018-10-10T09:35:00Z">
        <w:r w:rsidR="00DB7D11" w:rsidRPr="00BE7BF5">
          <w:rPr>
            <w:noProof/>
            <w:lang w:eastAsia="en-GB"/>
          </w:rPr>
          <w:drawing>
            <wp:inline distT="0" distB="0" distL="0" distR="0" wp14:anchorId="5B14CE74" wp14:editId="3A465D60">
              <wp:extent cx="6120765" cy="4810760"/>
              <wp:effectExtent l="0" t="0" r="0" b="0"/>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4810760"/>
                      </a:xfrm>
                      <a:prstGeom prst="rect">
                        <a:avLst/>
                      </a:prstGeom>
                      <a:noFill/>
                      <a:ln>
                        <a:noFill/>
                      </a:ln>
                    </pic:spPr>
                  </pic:pic>
                </a:graphicData>
              </a:graphic>
            </wp:inline>
          </w:drawing>
        </w:r>
      </w:ins>
    </w:p>
    <w:p w14:paraId="0BCD4F79" w14:textId="77777777" w:rsidR="00D553BC" w:rsidRPr="002A5028" w:rsidRDefault="00D553BC" w:rsidP="00D553BC">
      <w:pPr>
        <w:pStyle w:val="Heading3"/>
        <w:tabs>
          <w:tab w:val="clear" w:pos="1871"/>
          <w:tab w:val="clear" w:pos="2268"/>
          <w:tab w:val="left" w:pos="1134"/>
        </w:tabs>
        <w:ind w:left="0" w:firstLine="0"/>
        <w:rPr>
          <w:lang w:val="en-US"/>
        </w:rPr>
      </w:pPr>
      <w:r w:rsidRPr="002A5028">
        <w:rPr>
          <w:lang w:val="en-US"/>
        </w:rPr>
        <w:t>3.3.1</w:t>
      </w:r>
      <w:r w:rsidRPr="002A5028">
        <w:rPr>
          <w:lang w:val="en-US"/>
        </w:rPr>
        <w:tab/>
        <w:t>Frequency plan alternative 1</w:t>
      </w:r>
    </w:p>
    <w:p w14:paraId="5E6E9D69" w14:textId="77777777" w:rsidR="00D553BC" w:rsidRPr="0084731A" w:rsidRDefault="00D553BC" w:rsidP="00D553BC">
      <w:pPr>
        <w:rPr>
          <w:lang w:val="en-US"/>
        </w:rPr>
      </w:pPr>
      <w:r w:rsidRPr="009D08D2">
        <w:rPr>
          <w:lang w:val="en-US"/>
        </w:rPr>
        <w:t>Alternative 1 has been evaluated according to the criteria defined</w:t>
      </w:r>
      <w:r w:rsidR="00556E19">
        <w:rPr>
          <w:lang w:val="en-US"/>
        </w:rPr>
        <w:t xml:space="preserve"> within the Report ITU-R M.2371</w:t>
      </w:r>
      <w:r w:rsidR="00556E19">
        <w:rPr>
          <w:lang w:val="en-US"/>
        </w:rPr>
        <w:noBreakHyphen/>
      </w:r>
      <w:r w:rsidRPr="009D08D2">
        <w:rPr>
          <w:lang w:val="en-US"/>
        </w:rPr>
        <w:t>0.</w:t>
      </w:r>
    </w:p>
    <w:p w14:paraId="5499B7C9" w14:textId="77777777" w:rsidR="00D553BC" w:rsidRPr="002A5028" w:rsidRDefault="00D553BC" w:rsidP="00D553BC">
      <w:pPr>
        <w:rPr>
          <w:lang w:val="en-US"/>
        </w:rPr>
      </w:pPr>
      <w:r w:rsidRPr="002A5028">
        <w:rPr>
          <w:lang w:val="en-US"/>
        </w:rPr>
        <w:t xml:space="preserve">Frequency plan alternative 1 allow for utilization of the channels 24, 84, 25, 85, 26 and 86 in a shared manner between VDE-TER and VDE-SAT. </w:t>
      </w:r>
    </w:p>
    <w:p w14:paraId="282C706A" w14:textId="77777777" w:rsidR="00D553BC" w:rsidRPr="002A5028" w:rsidRDefault="00D553BC" w:rsidP="00D553BC">
      <w:pPr>
        <w:pStyle w:val="enumlev1"/>
        <w:rPr>
          <w:lang w:val="en-US"/>
        </w:rPr>
      </w:pPr>
      <w:r w:rsidRPr="002A5028">
        <w:rPr>
          <w:lang w:val="en-US"/>
        </w:rPr>
        <w:lastRenderedPageBreak/>
        <w:t>–</w:t>
      </w:r>
      <w:r w:rsidRPr="002A5028">
        <w:rPr>
          <w:lang w:val="en-US"/>
        </w:rPr>
        <w:tab/>
        <w:t>Four channels 1024, 1084, 1025 and 1085 are shared between ship-to-shore and ship-to-satellite (VDE-SAT uplink) services</w:t>
      </w:r>
    </w:p>
    <w:p w14:paraId="4BE1568B" w14:textId="77777777" w:rsidR="00D553BC" w:rsidRPr="002A5028" w:rsidRDefault="00D553BC" w:rsidP="00D553BC">
      <w:pPr>
        <w:pStyle w:val="enumlev1"/>
        <w:rPr>
          <w:lang w:val="en-US"/>
        </w:rPr>
      </w:pPr>
      <w:r w:rsidRPr="002A5028">
        <w:rPr>
          <w:lang w:val="en-US"/>
        </w:rPr>
        <w:t>–</w:t>
      </w:r>
      <w:r w:rsidRPr="002A5028">
        <w:rPr>
          <w:lang w:val="en-US"/>
        </w:rPr>
        <w:tab/>
        <w:t>Two channels 1026 and 1086 are exclusively reserved for ship-to-satellite (VDE</w:t>
      </w:r>
      <w:r w:rsidRPr="002A5028">
        <w:rPr>
          <w:lang w:val="en-US"/>
        </w:rPr>
        <w:noBreakHyphen/>
        <w:t>SAT uplink) services</w:t>
      </w:r>
    </w:p>
    <w:p w14:paraId="1EC1E9A4" w14:textId="77777777" w:rsidR="00D553BC" w:rsidRPr="002A5028" w:rsidRDefault="00D553BC" w:rsidP="00D553BC">
      <w:pPr>
        <w:pStyle w:val="enumlev1"/>
        <w:rPr>
          <w:lang w:val="en-US"/>
        </w:rPr>
      </w:pPr>
      <w:r w:rsidRPr="002A5028">
        <w:rPr>
          <w:lang w:val="en-US"/>
        </w:rPr>
        <w:t>–</w:t>
      </w:r>
      <w:r w:rsidRPr="002A5028">
        <w:rPr>
          <w:lang w:val="en-US"/>
        </w:rPr>
        <w:tab/>
        <w:t>Four channels 2024, 2084, 2025 and 2085 are shared among shore-to-ship, ship</w:t>
      </w:r>
      <w:r w:rsidRPr="002A5028">
        <w:rPr>
          <w:lang w:val="en-US"/>
        </w:rPr>
        <w:noBreakHyphen/>
        <w:t>to</w:t>
      </w:r>
      <w:r w:rsidRPr="002A5028">
        <w:rPr>
          <w:lang w:val="en-US"/>
        </w:rPr>
        <w:noBreakHyphen/>
        <w:t>ship and satellite-to-ship (VDE-SAT downlink) services</w:t>
      </w:r>
    </w:p>
    <w:p w14:paraId="102CF593" w14:textId="77777777" w:rsidR="00D553BC" w:rsidRPr="002A5028" w:rsidRDefault="00D553BC" w:rsidP="00D553BC">
      <w:pPr>
        <w:pStyle w:val="enumlev1"/>
        <w:rPr>
          <w:lang w:val="en-US"/>
        </w:rPr>
      </w:pPr>
      <w:r w:rsidRPr="002A5028">
        <w:rPr>
          <w:lang w:val="en-US"/>
        </w:rPr>
        <w:t>–</w:t>
      </w:r>
      <w:r w:rsidRPr="002A5028">
        <w:rPr>
          <w:lang w:val="en-US"/>
        </w:rPr>
        <w:tab/>
        <w:t>Two channels 2026 and 2086 are exclusively reserved for satellite-to-ship (VDE_SAT downlink) services.</w:t>
      </w:r>
    </w:p>
    <w:p w14:paraId="27D5B656" w14:textId="77777777" w:rsidR="00D553BC" w:rsidRPr="002A5028" w:rsidRDefault="00D553BC" w:rsidP="00D553BC">
      <w:pPr>
        <w:pStyle w:val="enumlev1"/>
        <w:rPr>
          <w:lang w:val="en-US"/>
        </w:rPr>
      </w:pPr>
      <w:r w:rsidRPr="002A5028">
        <w:rPr>
          <w:lang w:val="en-US"/>
        </w:rPr>
        <w:t>–</w:t>
      </w:r>
      <w:r w:rsidRPr="002A5028">
        <w:rPr>
          <w:lang w:val="en-US"/>
        </w:rPr>
        <w:tab/>
        <w:t>Two channels 2027(ASM 1) and 2028 (ASM 2) are shared between ship-to-shore, ship</w:t>
      </w:r>
      <w:r w:rsidRPr="002A5028">
        <w:rPr>
          <w:lang w:val="en-US"/>
        </w:rPr>
        <w:noBreakHyphen/>
        <w:t>to-ship, shore-to-ship and ship-to-satellite services</w:t>
      </w:r>
    </w:p>
    <w:p w14:paraId="4CC0C1FB" w14:textId="77777777" w:rsidR="00D553BC" w:rsidRPr="002A5028" w:rsidRDefault="00D553BC" w:rsidP="00D553BC">
      <w:pPr>
        <w:pStyle w:val="Heading3"/>
        <w:rPr>
          <w:lang w:val="en-US"/>
        </w:rPr>
      </w:pPr>
      <w:r w:rsidRPr="002A5028">
        <w:rPr>
          <w:lang w:val="en-US"/>
        </w:rPr>
        <w:t>3.3.2</w:t>
      </w:r>
      <w:r w:rsidRPr="002A5028">
        <w:rPr>
          <w:lang w:val="en-US"/>
        </w:rPr>
        <w:tab/>
        <w:t>Frequency plan alternative 2</w:t>
      </w:r>
    </w:p>
    <w:p w14:paraId="19DE91A1" w14:textId="77777777" w:rsidR="00D553BC" w:rsidRPr="00A213CC" w:rsidRDefault="00D553BC" w:rsidP="00D553BC">
      <w:pPr>
        <w:rPr>
          <w:lang w:val="en-US"/>
        </w:rPr>
      </w:pPr>
      <w:r w:rsidRPr="009D08D2">
        <w:rPr>
          <w:lang w:val="en-US"/>
        </w:rPr>
        <w:t>This alternative plan 2 is similar to alternative 1 except the downlink which has been relocated.</w:t>
      </w:r>
      <w:r>
        <w:rPr>
          <w:lang w:val="en-US"/>
        </w:rPr>
        <w:t xml:space="preserve"> In addition, parts of this</w:t>
      </w:r>
      <w:r w:rsidRPr="00A213CC">
        <w:rPr>
          <w:lang w:val="en-US"/>
        </w:rPr>
        <w:t xml:space="preserve"> alternative ha</w:t>
      </w:r>
      <w:r w:rsidR="009D08D2">
        <w:rPr>
          <w:lang w:val="en-US"/>
        </w:rPr>
        <w:t>ve</w:t>
      </w:r>
      <w:r w:rsidRPr="00A213CC">
        <w:rPr>
          <w:lang w:val="en-US"/>
        </w:rPr>
        <w:t xml:space="preserve"> not been evaluated according to the criteria defined within the Report ITU-R M.2371-0.</w:t>
      </w:r>
    </w:p>
    <w:p w14:paraId="0A857FFE" w14:textId="77777777" w:rsidR="00D553BC" w:rsidRPr="002A5028" w:rsidRDefault="00D553BC" w:rsidP="00D553BC">
      <w:pPr>
        <w:rPr>
          <w:lang w:val="en-US"/>
        </w:rPr>
      </w:pPr>
      <w:r w:rsidRPr="002A5028">
        <w:rPr>
          <w:lang w:val="en-US"/>
        </w:rPr>
        <w:t>Frequency plan alternative 2 allow for utilization of channels 24, 84, 25 and 85 primarily for VDE</w:t>
      </w:r>
      <w:r w:rsidRPr="002A5028">
        <w:rPr>
          <w:lang w:val="en-US"/>
        </w:rPr>
        <w:noBreakHyphen/>
        <w:t xml:space="preserve">TER, while channels 26 and 86 exclusively reserved for VDE-SAT uplink. VDE-SAT uplink is also possible in channels 24, 84, 25 and 85, but the VDE-SAT uplink in these channels do not impose constraints on VDE-TER. Frequencies are exclusively reserved for VDE-SAT downlink within the frequency range 160.9625 MHz to 161.4875 MHz, which is not channelized in RR Appendix </w:t>
      </w:r>
      <w:r w:rsidRPr="002A5028">
        <w:rPr>
          <w:b/>
          <w:bCs/>
          <w:lang w:val="en-US"/>
        </w:rPr>
        <w:t>18</w:t>
      </w:r>
      <w:r w:rsidRPr="002A5028">
        <w:rPr>
          <w:lang w:val="en-US"/>
        </w:rPr>
        <w:t>.</w:t>
      </w:r>
    </w:p>
    <w:p w14:paraId="3E8BF715" w14:textId="77777777" w:rsidR="00D553BC" w:rsidRPr="002A5028" w:rsidRDefault="00D553BC" w:rsidP="00D553BC">
      <w:pPr>
        <w:pStyle w:val="enumlev1"/>
        <w:rPr>
          <w:lang w:val="en-US"/>
        </w:rPr>
      </w:pPr>
      <w:r w:rsidRPr="002A5028">
        <w:rPr>
          <w:lang w:val="en-US"/>
        </w:rPr>
        <w:t>–</w:t>
      </w:r>
      <w:r w:rsidRPr="002A5028">
        <w:rPr>
          <w:lang w:val="en-US"/>
        </w:rPr>
        <w:tab/>
        <w:t>Four channels 1024, 1084, 1025 and 1085 are reserved for ship-to-shore services, but ship-to-satellite (VDE-SAT uplink) services are possible without imposing constraints on ship-to-shore services.</w:t>
      </w:r>
    </w:p>
    <w:p w14:paraId="1A92C93B" w14:textId="77777777" w:rsidR="00D553BC" w:rsidRPr="002A5028" w:rsidRDefault="00D553BC" w:rsidP="00D553BC">
      <w:pPr>
        <w:pStyle w:val="enumlev1"/>
        <w:rPr>
          <w:lang w:val="en-US"/>
        </w:rPr>
      </w:pPr>
      <w:r w:rsidRPr="002A5028">
        <w:rPr>
          <w:lang w:val="en-US"/>
        </w:rPr>
        <w:t>–</w:t>
      </w:r>
      <w:r w:rsidRPr="002A5028">
        <w:rPr>
          <w:lang w:val="en-US"/>
        </w:rPr>
        <w:tab/>
        <w:t>Four channels 2024, 2084, 2025 and 2085 are reserved for shore-to-ship and ship-to-ship services, but ship-to-satellite (VDE-SAT uplink) services are possible without imposing constraints on shore-to-ship and ship-to-ship services.</w:t>
      </w:r>
    </w:p>
    <w:p w14:paraId="0C3EA5CB" w14:textId="77777777" w:rsidR="00D553BC" w:rsidRPr="002A5028" w:rsidRDefault="00D553BC" w:rsidP="00D553BC">
      <w:pPr>
        <w:pStyle w:val="enumlev1"/>
        <w:rPr>
          <w:lang w:val="en-US"/>
        </w:rPr>
      </w:pPr>
      <w:r w:rsidRPr="002A5028">
        <w:rPr>
          <w:lang w:val="en-US"/>
        </w:rPr>
        <w:t>–</w:t>
      </w:r>
      <w:r w:rsidRPr="002A5028">
        <w:rPr>
          <w:lang w:val="en-US"/>
        </w:rPr>
        <w:tab/>
        <w:t>Four channels 1026, 1086, 2026 and 2086 are exclusively reserved for ship</w:t>
      </w:r>
      <w:r w:rsidR="009D08D2">
        <w:rPr>
          <w:lang w:val="en-US"/>
        </w:rPr>
        <w:t>-</w:t>
      </w:r>
      <w:r w:rsidRPr="002A5028">
        <w:rPr>
          <w:lang w:val="en-US"/>
        </w:rPr>
        <w:t>to</w:t>
      </w:r>
      <w:r w:rsidRPr="002A5028">
        <w:rPr>
          <w:lang w:val="en-US"/>
        </w:rPr>
        <w:noBreakHyphen/>
        <w:t>satellite (VDE-SAT uplink) services.</w:t>
      </w:r>
    </w:p>
    <w:p w14:paraId="5A6B098D" w14:textId="77777777" w:rsidR="00D553BC" w:rsidRPr="002A5028" w:rsidRDefault="00D553BC" w:rsidP="00D553BC">
      <w:pPr>
        <w:pStyle w:val="enumlev1"/>
        <w:rPr>
          <w:lang w:val="en-US"/>
        </w:rPr>
      </w:pPr>
      <w:r w:rsidRPr="002A5028">
        <w:rPr>
          <w:lang w:val="en-US"/>
        </w:rPr>
        <w:t>–</w:t>
      </w:r>
      <w:r w:rsidRPr="002A5028">
        <w:rPr>
          <w:lang w:val="en-US"/>
        </w:rPr>
        <w:tab/>
        <w:t xml:space="preserve">Frequencies are exclusively reserved for satellite-to-ship (VDE-SAT downlink) services within the frequency range 160.9625 MHz to 161.4875 MHz, which is not channelized in RR Appendix </w:t>
      </w:r>
      <w:r w:rsidRPr="002A5028">
        <w:rPr>
          <w:b/>
          <w:bCs/>
          <w:lang w:val="en-US"/>
        </w:rPr>
        <w:t>18</w:t>
      </w:r>
      <w:r w:rsidRPr="002A5028">
        <w:rPr>
          <w:lang w:val="en-US"/>
        </w:rPr>
        <w:t>.</w:t>
      </w:r>
    </w:p>
    <w:p w14:paraId="575A57E3" w14:textId="77777777" w:rsidR="00D553BC" w:rsidRDefault="00D553BC" w:rsidP="00D553BC">
      <w:pPr>
        <w:pStyle w:val="enumlev1"/>
        <w:rPr>
          <w:lang w:val="en-US"/>
        </w:rPr>
      </w:pPr>
      <w:r w:rsidRPr="002A5028">
        <w:rPr>
          <w:lang w:val="en-US"/>
        </w:rPr>
        <w:t>–</w:t>
      </w:r>
      <w:r w:rsidRPr="002A5028">
        <w:rPr>
          <w:lang w:val="en-US"/>
        </w:rPr>
        <w:tab/>
        <w:t>Two channels 2027(ASM 1) and 2028 (ASM 2) are shared between ship-to-shore, ship</w:t>
      </w:r>
      <w:r w:rsidRPr="002A5028">
        <w:rPr>
          <w:lang w:val="en-US"/>
        </w:rPr>
        <w:noBreakHyphen/>
        <w:t>to-ship, shore-to-ship and ship-to-satellite services.</w:t>
      </w:r>
    </w:p>
    <w:p w14:paraId="3FEA8E5C" w14:textId="77777777" w:rsidR="00D553BC" w:rsidRPr="009D08D2" w:rsidRDefault="00D553BC" w:rsidP="00D553BC">
      <w:pPr>
        <w:pStyle w:val="Heading3"/>
        <w:tabs>
          <w:tab w:val="clear" w:pos="1871"/>
          <w:tab w:val="clear" w:pos="2268"/>
          <w:tab w:val="left" w:pos="1134"/>
        </w:tabs>
        <w:ind w:left="0" w:firstLine="0"/>
        <w:rPr>
          <w:lang w:val="en-US"/>
        </w:rPr>
      </w:pPr>
      <w:r w:rsidRPr="009D08D2">
        <w:rPr>
          <w:lang w:val="en-US"/>
        </w:rPr>
        <w:t>3.3.3</w:t>
      </w:r>
      <w:r w:rsidRPr="009D08D2">
        <w:rPr>
          <w:lang w:val="en-US"/>
        </w:rPr>
        <w:tab/>
        <w:t>Frequency plan alternative 3</w:t>
      </w:r>
    </w:p>
    <w:p w14:paraId="246432AB" w14:textId="77777777" w:rsidR="00D553BC" w:rsidRPr="00A213CC" w:rsidRDefault="00D553BC" w:rsidP="00D553BC">
      <w:pPr>
        <w:rPr>
          <w:lang w:val="en-US"/>
        </w:rPr>
      </w:pPr>
      <w:r>
        <w:rPr>
          <w:lang w:val="en-US"/>
        </w:rPr>
        <w:t>This alternative plan 3</w:t>
      </w:r>
      <w:r w:rsidRPr="00A213CC">
        <w:rPr>
          <w:lang w:val="en-US"/>
        </w:rPr>
        <w:t xml:space="preserve"> is similar to alternative 1 except the </w:t>
      </w:r>
      <w:r>
        <w:rPr>
          <w:lang w:val="en-US"/>
        </w:rPr>
        <w:t>VDE TER</w:t>
      </w:r>
      <w:r w:rsidRPr="00A213CC">
        <w:rPr>
          <w:lang w:val="en-US"/>
        </w:rPr>
        <w:t xml:space="preserve"> which has been relocated.</w:t>
      </w:r>
      <w:r>
        <w:rPr>
          <w:lang w:val="en-US"/>
        </w:rPr>
        <w:t xml:space="preserve"> In addition, parts of this</w:t>
      </w:r>
      <w:r w:rsidRPr="00A213CC">
        <w:rPr>
          <w:lang w:val="en-US"/>
        </w:rPr>
        <w:t xml:space="preserve"> alternative ha</w:t>
      </w:r>
      <w:r w:rsidR="009D08D2">
        <w:rPr>
          <w:lang w:val="en-US"/>
        </w:rPr>
        <w:t>ve</w:t>
      </w:r>
      <w:r w:rsidRPr="00A213CC">
        <w:rPr>
          <w:lang w:val="en-US"/>
        </w:rPr>
        <w:t xml:space="preserve"> not been evaluated according to the criteria defined within the Report ITU-R M.2371-0.</w:t>
      </w:r>
    </w:p>
    <w:p w14:paraId="32F89C65" w14:textId="77777777" w:rsidR="00D553BC" w:rsidRPr="009D08D2" w:rsidRDefault="00D553BC" w:rsidP="00D553BC">
      <w:pPr>
        <w:rPr>
          <w:lang w:val="en-US"/>
        </w:rPr>
      </w:pPr>
      <w:r w:rsidRPr="009D08D2">
        <w:rPr>
          <w:lang w:val="en-US"/>
        </w:rPr>
        <w:t>Frequency plan alternative 3 allow for utilization of the channels 24, 84, 25 and 85 in a shared manner between VDE-TER and VDE-SAT, while channels 26 and 86 exclusively reserved for VDE-SAT.</w:t>
      </w:r>
    </w:p>
    <w:p w14:paraId="0694931B" w14:textId="77777777" w:rsidR="00D553BC" w:rsidRPr="009D08D2" w:rsidRDefault="00D553BC" w:rsidP="00D553BC">
      <w:pPr>
        <w:pStyle w:val="enumlev1"/>
        <w:rPr>
          <w:lang w:val="en-US"/>
        </w:rPr>
      </w:pPr>
      <w:r w:rsidRPr="009D08D2">
        <w:rPr>
          <w:lang w:val="en-US"/>
        </w:rPr>
        <w:t>–</w:t>
      </w:r>
      <w:r w:rsidRPr="009D08D2">
        <w:rPr>
          <w:lang w:val="en-US"/>
        </w:rPr>
        <w:tab/>
        <w:t>Four channels 1024, 1084, 1025 and 1085 are shared between ship-to-shore, ship-to-ship, shore-to-ship and ship-to-satellite (VDE-SAT uplink) services</w:t>
      </w:r>
    </w:p>
    <w:p w14:paraId="0CDC2012" w14:textId="77777777" w:rsidR="00D553BC" w:rsidRPr="009D08D2" w:rsidRDefault="00D553BC" w:rsidP="00D553BC">
      <w:pPr>
        <w:pStyle w:val="enumlev1"/>
        <w:rPr>
          <w:lang w:val="en-US"/>
        </w:rPr>
      </w:pPr>
      <w:r w:rsidRPr="009D08D2">
        <w:rPr>
          <w:lang w:val="en-US"/>
        </w:rPr>
        <w:t>–</w:t>
      </w:r>
      <w:r w:rsidRPr="009D08D2">
        <w:rPr>
          <w:lang w:val="en-US"/>
        </w:rPr>
        <w:tab/>
        <w:t>Two channels 1026 and 1086 are exclusively reserved for ship-to-satellite (VDE</w:t>
      </w:r>
      <w:r w:rsidRPr="009D08D2">
        <w:rPr>
          <w:lang w:val="en-US"/>
        </w:rPr>
        <w:noBreakHyphen/>
        <w:t>SAT uplink) services</w:t>
      </w:r>
    </w:p>
    <w:p w14:paraId="73C6FAEC" w14:textId="77777777" w:rsidR="00D553BC" w:rsidRPr="009D08D2" w:rsidRDefault="00D553BC" w:rsidP="00D553BC">
      <w:pPr>
        <w:pStyle w:val="enumlev1"/>
        <w:rPr>
          <w:lang w:val="en-US"/>
        </w:rPr>
      </w:pPr>
      <w:r w:rsidRPr="009D08D2">
        <w:rPr>
          <w:lang w:val="en-US"/>
        </w:rPr>
        <w:lastRenderedPageBreak/>
        <w:t>–</w:t>
      </w:r>
      <w:r w:rsidRPr="009D08D2">
        <w:rPr>
          <w:lang w:val="en-US"/>
        </w:rPr>
        <w:tab/>
        <w:t>Four channels 2024, 2084, 2025 and 2085 are primarily for satellite-to-ship (VDE</w:t>
      </w:r>
      <w:r w:rsidRPr="009D08D2">
        <w:rPr>
          <w:lang w:val="en-US"/>
        </w:rPr>
        <w:noBreakHyphen/>
        <w:t>SAT downlink) service, while shore-to-ship services are possible without imposing constraints on ship-to-satellite services</w:t>
      </w:r>
    </w:p>
    <w:p w14:paraId="33952C44" w14:textId="77777777" w:rsidR="00D553BC" w:rsidRPr="002A5028" w:rsidRDefault="00D553BC" w:rsidP="00D553BC">
      <w:pPr>
        <w:pStyle w:val="enumlev1"/>
        <w:rPr>
          <w:lang w:val="en-US"/>
        </w:rPr>
      </w:pPr>
      <w:r w:rsidRPr="009D08D2">
        <w:rPr>
          <w:lang w:val="en-US"/>
        </w:rPr>
        <w:t>–</w:t>
      </w:r>
      <w:r w:rsidRPr="009D08D2">
        <w:rPr>
          <w:lang w:val="en-US"/>
        </w:rPr>
        <w:tab/>
        <w:t>Two channels 2026 and 2086 are exclusively reserved for satellite-to-ship (VDE-SAT downlink) services.</w:t>
      </w:r>
    </w:p>
    <w:p w14:paraId="7CD00258" w14:textId="77777777" w:rsidR="00D553BC" w:rsidRPr="002A5028" w:rsidRDefault="00D553BC" w:rsidP="00D553BC">
      <w:pPr>
        <w:pStyle w:val="Heading2"/>
        <w:ind w:left="0" w:firstLine="0"/>
        <w:rPr>
          <w:lang w:val="en-US"/>
        </w:rPr>
      </w:pPr>
      <w:r w:rsidRPr="002A5028">
        <w:rPr>
          <w:lang w:val="en-US"/>
        </w:rPr>
        <w:t>3.4</w:t>
      </w:r>
      <w:r w:rsidRPr="002A5028">
        <w:rPr>
          <w:lang w:val="en-US"/>
        </w:rPr>
        <w:tab/>
        <w:t>Evaluation of the t</w:t>
      </w:r>
      <w:r>
        <w:rPr>
          <w:lang w:val="en-US"/>
        </w:rPr>
        <w:t>hree</w:t>
      </w:r>
      <w:r w:rsidRPr="002A5028">
        <w:rPr>
          <w:lang w:val="en-US"/>
        </w:rPr>
        <w:t xml:space="preserve"> frequency plan alternatives</w:t>
      </w:r>
    </w:p>
    <w:p w14:paraId="1D46CEB7" w14:textId="77777777" w:rsidR="00105868" w:rsidRPr="002A5028" w:rsidRDefault="00105868" w:rsidP="00105868">
      <w:pPr>
        <w:spacing w:before="60"/>
        <w:rPr>
          <w:lang w:val="en-US"/>
        </w:rPr>
      </w:pPr>
      <w:r>
        <w:rPr>
          <w:lang w:val="en-US"/>
        </w:rPr>
        <w:t>(… no changes …)</w:t>
      </w:r>
    </w:p>
    <w:p w14:paraId="30856F2B" w14:textId="77777777" w:rsidR="00D553BC" w:rsidRPr="005F0284" w:rsidRDefault="00D553BC" w:rsidP="00D553BC">
      <w:pPr>
        <w:pStyle w:val="Heading3"/>
        <w:rPr>
          <w:lang w:val="en-US"/>
        </w:rPr>
      </w:pPr>
      <w:r w:rsidRPr="009D08D2">
        <w:rPr>
          <w:lang w:val="en-US"/>
        </w:rPr>
        <w:t>3.4.1</w:t>
      </w:r>
      <w:r w:rsidRPr="009D08D2">
        <w:rPr>
          <w:lang w:val="en-US"/>
        </w:rPr>
        <w:tab/>
        <w:t>Conclusions for the selection of a frequency plan alternative</w:t>
      </w:r>
    </w:p>
    <w:p w14:paraId="0A069D31" w14:textId="77777777" w:rsidR="00E53492" w:rsidRPr="002A5028" w:rsidRDefault="00E53492" w:rsidP="00E53492">
      <w:pPr>
        <w:spacing w:before="60"/>
        <w:rPr>
          <w:lang w:val="en-US"/>
        </w:rPr>
      </w:pPr>
      <w:r>
        <w:rPr>
          <w:lang w:val="en-US"/>
        </w:rPr>
        <w:t>(… no changes …)</w:t>
      </w:r>
    </w:p>
    <w:p w14:paraId="3AC908BD" w14:textId="77777777" w:rsidR="00D553BC" w:rsidRPr="002A5028" w:rsidRDefault="00D553BC" w:rsidP="00D553BC">
      <w:pPr>
        <w:pStyle w:val="Heading1"/>
        <w:ind w:left="0" w:firstLine="0"/>
        <w:rPr>
          <w:lang w:val="en-US"/>
        </w:rPr>
      </w:pPr>
      <w:r w:rsidRPr="002A5028">
        <w:rPr>
          <w:lang w:val="en-US"/>
        </w:rPr>
        <w:t>4</w:t>
      </w:r>
      <w:r w:rsidRPr="002A5028">
        <w:rPr>
          <w:lang w:val="en-US"/>
        </w:rPr>
        <w:tab/>
        <w:t>Technical description of the VHF data exchange-satellite</w:t>
      </w:r>
    </w:p>
    <w:p w14:paraId="4D610D61" w14:textId="77777777" w:rsidR="00D553BC" w:rsidRPr="002A5028" w:rsidRDefault="00D553BC" w:rsidP="00D553BC">
      <w:pPr>
        <w:pStyle w:val="Heading2"/>
        <w:ind w:left="0" w:firstLine="0"/>
        <w:rPr>
          <w:lang w:val="en-US"/>
        </w:rPr>
      </w:pPr>
      <w:r w:rsidRPr="002A5028">
        <w:rPr>
          <w:lang w:val="en-US"/>
        </w:rPr>
        <w:t>4.1</w:t>
      </w:r>
      <w:r w:rsidRPr="002A5028">
        <w:rPr>
          <w:lang w:val="en-US"/>
        </w:rPr>
        <w:tab/>
        <w:t>VHF data exchange system - satellite key parameters</w:t>
      </w:r>
    </w:p>
    <w:p w14:paraId="1F4B3076" w14:textId="77777777" w:rsidR="00E53492" w:rsidRPr="002A5028" w:rsidRDefault="00E53492" w:rsidP="00E53492">
      <w:pPr>
        <w:spacing w:before="60"/>
        <w:rPr>
          <w:lang w:val="en-US"/>
        </w:rPr>
      </w:pPr>
      <w:r>
        <w:rPr>
          <w:lang w:val="en-US"/>
        </w:rPr>
        <w:t>(… no changes …)</w:t>
      </w:r>
    </w:p>
    <w:p w14:paraId="228ED9C3" w14:textId="77777777" w:rsidR="00D553BC" w:rsidRPr="002A5028" w:rsidRDefault="00D553BC" w:rsidP="00D553BC">
      <w:pPr>
        <w:pStyle w:val="Heading2"/>
        <w:rPr>
          <w:lang w:val="en-US"/>
        </w:rPr>
      </w:pPr>
      <w:r w:rsidRPr="002A5028">
        <w:rPr>
          <w:lang w:val="en-US"/>
        </w:rPr>
        <w:t>4.2</w:t>
      </w:r>
      <w:r w:rsidRPr="002A5028">
        <w:rPr>
          <w:lang w:val="en-US"/>
        </w:rPr>
        <w:tab/>
        <w:t>Technical characteristics of the VHF data exchange -satellite downlink in the VHF maritime mobile frequency band</w:t>
      </w:r>
    </w:p>
    <w:p w14:paraId="5D44DED6" w14:textId="77777777" w:rsidR="00E53492" w:rsidRPr="002A5028" w:rsidRDefault="00E53492" w:rsidP="00E53492">
      <w:pPr>
        <w:spacing w:before="60"/>
        <w:rPr>
          <w:lang w:val="en-US"/>
        </w:rPr>
      </w:pPr>
      <w:r>
        <w:rPr>
          <w:lang w:val="en-US"/>
        </w:rPr>
        <w:t>(… no changes …)</w:t>
      </w:r>
    </w:p>
    <w:p w14:paraId="36259F25" w14:textId="77777777" w:rsidR="00D553BC" w:rsidRPr="002A5028" w:rsidRDefault="00D553BC" w:rsidP="00D553BC">
      <w:pPr>
        <w:pStyle w:val="Heading2"/>
        <w:rPr>
          <w:lang w:val="en-US"/>
        </w:rPr>
      </w:pPr>
      <w:r w:rsidRPr="002A5028">
        <w:rPr>
          <w:lang w:val="en-US"/>
        </w:rPr>
        <w:t>4.3</w:t>
      </w:r>
      <w:r w:rsidRPr="002A5028">
        <w:rPr>
          <w:lang w:val="en-US"/>
        </w:rPr>
        <w:tab/>
        <w:t>Technical characteristics of the VHF data exchange-satellite uplink in the VHF maritime mobile frequency band</w:t>
      </w:r>
    </w:p>
    <w:p w14:paraId="5C571B64" w14:textId="77777777" w:rsidR="00E53492" w:rsidRPr="002A5028" w:rsidRDefault="00E53492" w:rsidP="00E53492">
      <w:pPr>
        <w:spacing w:before="60"/>
        <w:rPr>
          <w:lang w:val="en-US"/>
        </w:rPr>
      </w:pPr>
      <w:r>
        <w:rPr>
          <w:lang w:val="en-US"/>
        </w:rPr>
        <w:t>(… no changes …)</w:t>
      </w:r>
    </w:p>
    <w:p w14:paraId="14C2BA13" w14:textId="77777777" w:rsidR="00D553BC" w:rsidRPr="002A5028" w:rsidRDefault="00D553BC" w:rsidP="00D553BC">
      <w:pPr>
        <w:pStyle w:val="Heading3"/>
        <w:rPr>
          <w:lang w:val="en-US"/>
        </w:rPr>
      </w:pPr>
      <w:r w:rsidRPr="002A5028">
        <w:rPr>
          <w:lang w:val="en-US"/>
        </w:rPr>
        <w:t>4.3.1</w:t>
      </w:r>
      <w:r w:rsidRPr="002A5028">
        <w:rPr>
          <w:lang w:val="en-US"/>
        </w:rPr>
        <w:tab/>
        <w:t>VHF data exchange-satellite uplink receiver thresholds</w:t>
      </w:r>
    </w:p>
    <w:p w14:paraId="0D693037" w14:textId="77777777" w:rsidR="00D553BC" w:rsidRPr="002A5028" w:rsidRDefault="00D553BC" w:rsidP="00D553BC">
      <w:pPr>
        <w:rPr>
          <w:szCs w:val="24"/>
          <w:lang w:val="en-US"/>
        </w:rPr>
      </w:pPr>
      <w:r w:rsidRPr="002A5028">
        <w:rPr>
          <w:szCs w:val="24"/>
          <w:lang w:val="en-US"/>
        </w:rPr>
        <w:t xml:space="preserve">The VDES maximizes frequency efficiency by using adaptive coding and modulation based on the actual link quality. Initial system access is done using a combination of spread spectrum, low bitrate and powerful FEC. The VDE-SAT uses the waveforms defined in Table 13 for uplink. The thresholds </w:t>
      </w:r>
      <w:r w:rsidRPr="002A5028">
        <w:rPr>
          <w:i/>
          <w:iCs/>
          <w:szCs w:val="24"/>
          <w:lang w:val="en-US"/>
        </w:rPr>
        <w:t>C/N</w:t>
      </w:r>
      <w:r w:rsidRPr="002A5028">
        <w:rPr>
          <w:szCs w:val="24"/>
          <w:vertAlign w:val="subscript"/>
          <w:lang w:val="en-US"/>
        </w:rPr>
        <w:t>0</w:t>
      </w:r>
      <w:r w:rsidRPr="002A5028">
        <w:rPr>
          <w:szCs w:val="24"/>
          <w:lang w:val="en-US"/>
        </w:rPr>
        <w:t xml:space="preserve"> and </w:t>
      </w:r>
      <w:r w:rsidRPr="002A5028">
        <w:rPr>
          <w:i/>
          <w:iCs/>
          <w:szCs w:val="24"/>
          <w:lang w:val="en-US"/>
        </w:rPr>
        <w:t>C/(N+I)</w:t>
      </w:r>
      <w:r w:rsidRPr="002A5028">
        <w:rPr>
          <w:szCs w:val="24"/>
          <w:lang w:val="en-US"/>
        </w:rPr>
        <w:t xml:space="preserve"> on a Gaussian channel have been estimated. </w:t>
      </w:r>
    </w:p>
    <w:p w14:paraId="176B6222" w14:textId="77777777" w:rsidR="00D553BC" w:rsidRPr="002A5028" w:rsidRDefault="00D553BC" w:rsidP="00D553BC">
      <w:pPr>
        <w:pStyle w:val="TableNo"/>
        <w:rPr>
          <w:lang w:val="en-US"/>
        </w:rPr>
      </w:pPr>
      <w:r w:rsidRPr="002A5028">
        <w:rPr>
          <w:lang w:val="en-US"/>
        </w:rPr>
        <w:t>Table 13</w:t>
      </w:r>
    </w:p>
    <w:p w14:paraId="0DA07604" w14:textId="77777777" w:rsidR="00D553BC" w:rsidRPr="002A5028" w:rsidRDefault="00D553BC" w:rsidP="00D553BC">
      <w:pPr>
        <w:pStyle w:val="Tabletitle"/>
        <w:rPr>
          <w:lang w:val="en-US"/>
        </w:rPr>
      </w:pPr>
      <w:r w:rsidRPr="002A5028">
        <w:rPr>
          <w:lang w:val="en-US"/>
        </w:rPr>
        <w:t>Estimated thresholds for the VHF data exchange-satellite uplink waveforms</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0"/>
        <w:gridCol w:w="1418"/>
        <w:gridCol w:w="1134"/>
        <w:gridCol w:w="1134"/>
        <w:gridCol w:w="709"/>
        <w:gridCol w:w="992"/>
      </w:tblGrid>
      <w:tr w:rsidR="00D553BC" w:rsidRPr="002A5028" w14:paraId="2ABEDB30" w14:textId="77777777" w:rsidTr="00D553BC">
        <w:trPr>
          <w:jc w:val="center"/>
        </w:trPr>
        <w:tc>
          <w:tcPr>
            <w:tcW w:w="3400" w:type="dxa"/>
          </w:tcPr>
          <w:p w14:paraId="5FDC2BC0" w14:textId="77777777" w:rsidR="00D553BC" w:rsidRPr="002A5028" w:rsidRDefault="00D553BC" w:rsidP="00D553BC">
            <w:pPr>
              <w:pStyle w:val="Tablehead"/>
              <w:rPr>
                <w:lang w:val="en-US"/>
              </w:rPr>
            </w:pPr>
            <w:r w:rsidRPr="002A5028">
              <w:rPr>
                <w:lang w:val="en-US"/>
              </w:rPr>
              <w:t>Physical layer frame format #</w:t>
            </w:r>
          </w:p>
        </w:tc>
        <w:tc>
          <w:tcPr>
            <w:tcW w:w="1418" w:type="dxa"/>
          </w:tcPr>
          <w:p w14:paraId="1C875CB6" w14:textId="77777777" w:rsidR="00D553BC" w:rsidRPr="002A5028" w:rsidRDefault="00D553BC" w:rsidP="00D553BC">
            <w:pPr>
              <w:pStyle w:val="Tablehead"/>
              <w:rPr>
                <w:lang w:val="en-US"/>
              </w:rPr>
            </w:pPr>
            <w:r w:rsidRPr="002A5028">
              <w:rPr>
                <w:lang w:val="en-US"/>
              </w:rPr>
              <w:t>1</w:t>
            </w:r>
          </w:p>
        </w:tc>
        <w:tc>
          <w:tcPr>
            <w:tcW w:w="1134" w:type="dxa"/>
          </w:tcPr>
          <w:p w14:paraId="0FFC848B" w14:textId="77777777" w:rsidR="00D553BC" w:rsidRPr="002A5028" w:rsidRDefault="00D553BC" w:rsidP="00D553BC">
            <w:pPr>
              <w:pStyle w:val="Tablehead"/>
              <w:rPr>
                <w:lang w:val="en-US"/>
              </w:rPr>
            </w:pPr>
            <w:r w:rsidRPr="002A5028">
              <w:rPr>
                <w:lang w:val="en-US"/>
              </w:rPr>
              <w:t>2</w:t>
            </w:r>
          </w:p>
        </w:tc>
        <w:tc>
          <w:tcPr>
            <w:tcW w:w="1134" w:type="dxa"/>
          </w:tcPr>
          <w:p w14:paraId="6575747A" w14:textId="77777777" w:rsidR="00D553BC" w:rsidRPr="002A5028" w:rsidRDefault="00D553BC" w:rsidP="00D553BC">
            <w:pPr>
              <w:pStyle w:val="Tablehead"/>
              <w:rPr>
                <w:lang w:val="en-US"/>
              </w:rPr>
            </w:pPr>
            <w:r w:rsidRPr="002A5028">
              <w:rPr>
                <w:lang w:val="en-US"/>
              </w:rPr>
              <w:t>3</w:t>
            </w:r>
          </w:p>
        </w:tc>
        <w:tc>
          <w:tcPr>
            <w:tcW w:w="709" w:type="dxa"/>
          </w:tcPr>
          <w:p w14:paraId="66025E0F" w14:textId="77777777" w:rsidR="00D553BC" w:rsidRPr="002A5028" w:rsidRDefault="00D553BC" w:rsidP="00D553BC">
            <w:pPr>
              <w:pStyle w:val="Tablehead"/>
              <w:rPr>
                <w:lang w:val="en-US"/>
              </w:rPr>
            </w:pPr>
            <w:r w:rsidRPr="002A5028">
              <w:rPr>
                <w:lang w:val="en-US"/>
              </w:rPr>
              <w:t>4</w:t>
            </w:r>
          </w:p>
        </w:tc>
        <w:tc>
          <w:tcPr>
            <w:tcW w:w="992" w:type="dxa"/>
          </w:tcPr>
          <w:p w14:paraId="03DF5B51" w14:textId="77777777" w:rsidR="00D553BC" w:rsidRPr="002A5028" w:rsidRDefault="00D553BC" w:rsidP="00D553BC">
            <w:pPr>
              <w:pStyle w:val="Tablehead"/>
              <w:rPr>
                <w:lang w:val="en-US"/>
              </w:rPr>
            </w:pPr>
            <w:r w:rsidRPr="002A5028">
              <w:rPr>
                <w:lang w:val="en-US"/>
              </w:rPr>
              <w:t>5</w:t>
            </w:r>
          </w:p>
        </w:tc>
      </w:tr>
      <w:tr w:rsidR="00D553BC" w:rsidRPr="002A5028" w14:paraId="568E4909" w14:textId="77777777" w:rsidTr="00D553BC">
        <w:trPr>
          <w:jc w:val="center"/>
        </w:trPr>
        <w:tc>
          <w:tcPr>
            <w:tcW w:w="3400" w:type="dxa"/>
          </w:tcPr>
          <w:p w14:paraId="76EB9315"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Channel bandwidth (kHz)</w:t>
            </w:r>
          </w:p>
        </w:tc>
        <w:tc>
          <w:tcPr>
            <w:tcW w:w="1418" w:type="dxa"/>
          </w:tcPr>
          <w:p w14:paraId="467673E1"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50</w:t>
            </w:r>
          </w:p>
        </w:tc>
        <w:tc>
          <w:tcPr>
            <w:tcW w:w="1134" w:type="dxa"/>
          </w:tcPr>
          <w:p w14:paraId="49486444"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50</w:t>
            </w:r>
          </w:p>
        </w:tc>
        <w:tc>
          <w:tcPr>
            <w:tcW w:w="1134" w:type="dxa"/>
          </w:tcPr>
          <w:p w14:paraId="793B6342"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50</w:t>
            </w:r>
          </w:p>
        </w:tc>
        <w:tc>
          <w:tcPr>
            <w:tcW w:w="709" w:type="dxa"/>
          </w:tcPr>
          <w:p w14:paraId="765BE404"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50</w:t>
            </w:r>
          </w:p>
        </w:tc>
        <w:tc>
          <w:tcPr>
            <w:tcW w:w="992" w:type="dxa"/>
          </w:tcPr>
          <w:p w14:paraId="3E477633"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50</w:t>
            </w:r>
          </w:p>
        </w:tc>
      </w:tr>
      <w:tr w:rsidR="00D553BC" w:rsidRPr="002A5028" w14:paraId="37C65943" w14:textId="77777777" w:rsidTr="00D553BC">
        <w:trPr>
          <w:jc w:val="center"/>
        </w:trPr>
        <w:tc>
          <w:tcPr>
            <w:tcW w:w="3400" w:type="dxa"/>
          </w:tcPr>
          <w:p w14:paraId="2B94B530"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Occupied bandwidth (kHz)</w:t>
            </w:r>
          </w:p>
        </w:tc>
        <w:tc>
          <w:tcPr>
            <w:tcW w:w="1418" w:type="dxa"/>
          </w:tcPr>
          <w:p w14:paraId="02F7C0E4"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42</w:t>
            </w:r>
          </w:p>
        </w:tc>
        <w:tc>
          <w:tcPr>
            <w:tcW w:w="1134" w:type="dxa"/>
          </w:tcPr>
          <w:p w14:paraId="75AFA51F"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42</w:t>
            </w:r>
          </w:p>
        </w:tc>
        <w:tc>
          <w:tcPr>
            <w:tcW w:w="1134" w:type="dxa"/>
          </w:tcPr>
          <w:p w14:paraId="6E5E7C3D"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42</w:t>
            </w:r>
          </w:p>
        </w:tc>
        <w:tc>
          <w:tcPr>
            <w:tcW w:w="709" w:type="dxa"/>
          </w:tcPr>
          <w:p w14:paraId="39D1292C"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42</w:t>
            </w:r>
          </w:p>
        </w:tc>
        <w:tc>
          <w:tcPr>
            <w:tcW w:w="992" w:type="dxa"/>
          </w:tcPr>
          <w:p w14:paraId="28253DF3"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42</w:t>
            </w:r>
          </w:p>
        </w:tc>
      </w:tr>
      <w:tr w:rsidR="00D553BC" w:rsidRPr="002A5028" w14:paraId="55F5B272" w14:textId="77777777" w:rsidTr="00D553BC">
        <w:trPr>
          <w:jc w:val="center"/>
        </w:trPr>
        <w:tc>
          <w:tcPr>
            <w:tcW w:w="3400" w:type="dxa"/>
          </w:tcPr>
          <w:p w14:paraId="4F5B2BD7"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CDMA chip rate (</w:t>
            </w:r>
            <w:proofErr w:type="spellStart"/>
            <w:r w:rsidRPr="002A5028">
              <w:rPr>
                <w:rFonts w:asciiTheme="majorBidi" w:hAnsiTheme="majorBidi" w:cstheme="majorBidi"/>
                <w:lang w:val="en-US"/>
              </w:rPr>
              <w:t>kcps</w:t>
            </w:r>
            <w:proofErr w:type="spellEnd"/>
            <w:r w:rsidRPr="002A5028">
              <w:rPr>
                <w:rFonts w:asciiTheme="majorBidi" w:hAnsiTheme="majorBidi" w:cstheme="majorBidi"/>
                <w:lang w:val="en-US"/>
              </w:rPr>
              <w:t>)</w:t>
            </w:r>
          </w:p>
        </w:tc>
        <w:tc>
          <w:tcPr>
            <w:tcW w:w="1418" w:type="dxa"/>
          </w:tcPr>
          <w:p w14:paraId="77ADC266"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33.6</w:t>
            </w:r>
          </w:p>
        </w:tc>
        <w:tc>
          <w:tcPr>
            <w:tcW w:w="1134" w:type="dxa"/>
          </w:tcPr>
          <w:p w14:paraId="6007C774"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NA</w:t>
            </w:r>
          </w:p>
        </w:tc>
        <w:tc>
          <w:tcPr>
            <w:tcW w:w="1134" w:type="dxa"/>
          </w:tcPr>
          <w:p w14:paraId="257B857C"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NA</w:t>
            </w:r>
          </w:p>
        </w:tc>
        <w:tc>
          <w:tcPr>
            <w:tcW w:w="709" w:type="dxa"/>
          </w:tcPr>
          <w:p w14:paraId="0EBC9F72"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NA</w:t>
            </w:r>
          </w:p>
        </w:tc>
        <w:tc>
          <w:tcPr>
            <w:tcW w:w="992" w:type="dxa"/>
          </w:tcPr>
          <w:p w14:paraId="753D9122"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NA</w:t>
            </w:r>
          </w:p>
        </w:tc>
      </w:tr>
      <w:tr w:rsidR="00D553BC" w:rsidRPr="002A5028" w14:paraId="7F72F4A9" w14:textId="77777777" w:rsidTr="00D553BC">
        <w:trPr>
          <w:jc w:val="center"/>
        </w:trPr>
        <w:tc>
          <w:tcPr>
            <w:tcW w:w="3400" w:type="dxa"/>
          </w:tcPr>
          <w:p w14:paraId="4DCBAB3C"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Symbol rate (</w:t>
            </w:r>
            <w:proofErr w:type="spellStart"/>
            <w:r w:rsidRPr="002A5028">
              <w:rPr>
                <w:rFonts w:asciiTheme="majorBidi" w:hAnsiTheme="majorBidi" w:cstheme="majorBidi"/>
                <w:lang w:val="en-US"/>
              </w:rPr>
              <w:t>ksps</w:t>
            </w:r>
            <w:proofErr w:type="spellEnd"/>
            <w:r w:rsidRPr="002A5028">
              <w:rPr>
                <w:rFonts w:asciiTheme="majorBidi" w:hAnsiTheme="majorBidi" w:cstheme="majorBidi"/>
                <w:lang w:val="en-US"/>
              </w:rPr>
              <w:t>)</w:t>
            </w:r>
          </w:p>
        </w:tc>
        <w:tc>
          <w:tcPr>
            <w:tcW w:w="1418" w:type="dxa"/>
          </w:tcPr>
          <w:p w14:paraId="19750540"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2.1</w:t>
            </w:r>
          </w:p>
        </w:tc>
        <w:tc>
          <w:tcPr>
            <w:tcW w:w="1134" w:type="dxa"/>
          </w:tcPr>
          <w:p w14:paraId="395723AB"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33.6</w:t>
            </w:r>
          </w:p>
        </w:tc>
        <w:tc>
          <w:tcPr>
            <w:tcW w:w="1134" w:type="dxa"/>
          </w:tcPr>
          <w:p w14:paraId="5F003288"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33.6</w:t>
            </w:r>
          </w:p>
        </w:tc>
        <w:tc>
          <w:tcPr>
            <w:tcW w:w="709" w:type="dxa"/>
          </w:tcPr>
          <w:p w14:paraId="259F7C53"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33.6</w:t>
            </w:r>
          </w:p>
        </w:tc>
        <w:tc>
          <w:tcPr>
            <w:tcW w:w="992" w:type="dxa"/>
          </w:tcPr>
          <w:p w14:paraId="72714BB9"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33.6</w:t>
            </w:r>
          </w:p>
        </w:tc>
      </w:tr>
      <w:tr w:rsidR="00D553BC" w:rsidRPr="002A5028" w14:paraId="6F93094B" w14:textId="77777777" w:rsidTr="00D553BC">
        <w:trPr>
          <w:jc w:val="center"/>
        </w:trPr>
        <w:tc>
          <w:tcPr>
            <w:tcW w:w="3400" w:type="dxa"/>
          </w:tcPr>
          <w:p w14:paraId="7820EC5B"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Burst length (slots)</w:t>
            </w:r>
          </w:p>
        </w:tc>
        <w:tc>
          <w:tcPr>
            <w:tcW w:w="1418" w:type="dxa"/>
          </w:tcPr>
          <w:p w14:paraId="22184DBB"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w:t>
            </w:r>
          </w:p>
        </w:tc>
        <w:tc>
          <w:tcPr>
            <w:tcW w:w="1134" w:type="dxa"/>
          </w:tcPr>
          <w:p w14:paraId="196ABD5A"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w:t>
            </w:r>
          </w:p>
        </w:tc>
        <w:tc>
          <w:tcPr>
            <w:tcW w:w="1134" w:type="dxa"/>
          </w:tcPr>
          <w:p w14:paraId="2EEEE4F0"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w:t>
            </w:r>
          </w:p>
        </w:tc>
        <w:tc>
          <w:tcPr>
            <w:tcW w:w="709" w:type="dxa"/>
          </w:tcPr>
          <w:p w14:paraId="1DD18A5B"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w:t>
            </w:r>
          </w:p>
        </w:tc>
        <w:tc>
          <w:tcPr>
            <w:tcW w:w="992" w:type="dxa"/>
          </w:tcPr>
          <w:p w14:paraId="0AB57D42"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w:t>
            </w:r>
          </w:p>
        </w:tc>
      </w:tr>
      <w:tr w:rsidR="00D553BC" w:rsidRPr="002A5028" w14:paraId="4BFD8F37" w14:textId="77777777" w:rsidTr="00D553BC">
        <w:trPr>
          <w:jc w:val="center"/>
        </w:trPr>
        <w:tc>
          <w:tcPr>
            <w:tcW w:w="3400" w:type="dxa"/>
          </w:tcPr>
          <w:p w14:paraId="76D8648D"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 xml:space="preserve">Modulation </w:t>
            </w:r>
          </w:p>
        </w:tc>
        <w:tc>
          <w:tcPr>
            <w:tcW w:w="1418" w:type="dxa"/>
          </w:tcPr>
          <w:p w14:paraId="66965B0C"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QPSK/CDMA</w:t>
            </w:r>
          </w:p>
        </w:tc>
        <w:tc>
          <w:tcPr>
            <w:tcW w:w="1134" w:type="dxa"/>
          </w:tcPr>
          <w:p w14:paraId="312FD5DE" w14:textId="77777777" w:rsidR="00D553BC" w:rsidRPr="002A5028" w:rsidRDefault="00D553BC" w:rsidP="00D553BC">
            <w:pPr>
              <w:pStyle w:val="Tabletext"/>
              <w:jc w:val="center"/>
              <w:rPr>
                <w:rFonts w:asciiTheme="majorBidi" w:hAnsiTheme="majorBidi" w:cstheme="majorBidi"/>
                <w:lang w:val="en-US"/>
              </w:rPr>
            </w:pPr>
            <w:r w:rsidRPr="002A5028">
              <w:rPr>
                <w:lang w:val="en-US"/>
              </w:rPr>
              <w:t>π</w:t>
            </w:r>
            <w:r w:rsidRPr="002A5028">
              <w:rPr>
                <w:rFonts w:asciiTheme="majorBidi" w:hAnsiTheme="majorBidi" w:cstheme="majorBidi"/>
                <w:lang w:val="en-US"/>
              </w:rPr>
              <w:t>/4 QPSK</w:t>
            </w:r>
          </w:p>
        </w:tc>
        <w:tc>
          <w:tcPr>
            <w:tcW w:w="1134" w:type="dxa"/>
          </w:tcPr>
          <w:p w14:paraId="132C7ED1" w14:textId="77777777" w:rsidR="00D553BC" w:rsidRPr="002A5028" w:rsidRDefault="00D553BC" w:rsidP="00D553BC">
            <w:pPr>
              <w:pStyle w:val="Tabletext"/>
              <w:jc w:val="center"/>
              <w:rPr>
                <w:rFonts w:asciiTheme="majorBidi" w:hAnsiTheme="majorBidi" w:cstheme="majorBidi"/>
                <w:lang w:val="en-US"/>
              </w:rPr>
            </w:pPr>
            <w:r w:rsidRPr="002A5028">
              <w:rPr>
                <w:lang w:val="en-US"/>
              </w:rPr>
              <w:t>π</w:t>
            </w:r>
            <w:r w:rsidRPr="002A5028">
              <w:rPr>
                <w:rFonts w:asciiTheme="majorBidi" w:hAnsiTheme="majorBidi" w:cstheme="majorBidi"/>
                <w:lang w:val="en-US"/>
              </w:rPr>
              <w:t>/4 QPSK</w:t>
            </w:r>
          </w:p>
        </w:tc>
        <w:tc>
          <w:tcPr>
            <w:tcW w:w="709" w:type="dxa"/>
          </w:tcPr>
          <w:p w14:paraId="2D09D13F"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8PSK</w:t>
            </w:r>
          </w:p>
        </w:tc>
        <w:tc>
          <w:tcPr>
            <w:tcW w:w="992" w:type="dxa"/>
          </w:tcPr>
          <w:p w14:paraId="6CAD3600"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16QAM</w:t>
            </w:r>
          </w:p>
        </w:tc>
      </w:tr>
      <w:tr w:rsidR="00D553BC" w:rsidRPr="002A5028" w14:paraId="1E65DB35" w14:textId="77777777" w:rsidTr="00D553BC">
        <w:trPr>
          <w:jc w:val="center"/>
        </w:trPr>
        <w:tc>
          <w:tcPr>
            <w:tcW w:w="3400" w:type="dxa"/>
          </w:tcPr>
          <w:p w14:paraId="596C1C80"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FEC rate</w:t>
            </w:r>
          </w:p>
        </w:tc>
        <w:tc>
          <w:tcPr>
            <w:tcW w:w="1418" w:type="dxa"/>
          </w:tcPr>
          <w:p w14:paraId="238E4D71"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1/4</w:t>
            </w:r>
          </w:p>
        </w:tc>
        <w:tc>
          <w:tcPr>
            <w:tcW w:w="1134" w:type="dxa"/>
          </w:tcPr>
          <w:p w14:paraId="253DB3F5"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2/3</w:t>
            </w:r>
          </w:p>
        </w:tc>
        <w:tc>
          <w:tcPr>
            <w:tcW w:w="1134" w:type="dxa"/>
          </w:tcPr>
          <w:p w14:paraId="4B2D718E"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2/3</w:t>
            </w:r>
          </w:p>
        </w:tc>
        <w:tc>
          <w:tcPr>
            <w:tcW w:w="709" w:type="dxa"/>
          </w:tcPr>
          <w:p w14:paraId="296A2D3A"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2/3</w:t>
            </w:r>
          </w:p>
        </w:tc>
        <w:tc>
          <w:tcPr>
            <w:tcW w:w="992" w:type="dxa"/>
          </w:tcPr>
          <w:p w14:paraId="6955DF56"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5/6</w:t>
            </w:r>
          </w:p>
        </w:tc>
      </w:tr>
      <w:tr w:rsidR="00D553BC" w:rsidRPr="002A5028" w14:paraId="50D290C6" w14:textId="77777777" w:rsidTr="00D553BC">
        <w:trPr>
          <w:jc w:val="center"/>
        </w:trPr>
        <w:tc>
          <w:tcPr>
            <w:tcW w:w="3400" w:type="dxa"/>
          </w:tcPr>
          <w:p w14:paraId="4497487C"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Information rate (kbps)</w:t>
            </w:r>
          </w:p>
        </w:tc>
        <w:tc>
          <w:tcPr>
            <w:tcW w:w="1418" w:type="dxa"/>
          </w:tcPr>
          <w:p w14:paraId="7AC49AC7"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1.1</w:t>
            </w:r>
          </w:p>
        </w:tc>
        <w:tc>
          <w:tcPr>
            <w:tcW w:w="1134" w:type="dxa"/>
          </w:tcPr>
          <w:p w14:paraId="6372CD69"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44.8</w:t>
            </w:r>
          </w:p>
        </w:tc>
        <w:tc>
          <w:tcPr>
            <w:tcW w:w="1134" w:type="dxa"/>
          </w:tcPr>
          <w:p w14:paraId="463F1E92"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44.8</w:t>
            </w:r>
          </w:p>
        </w:tc>
        <w:tc>
          <w:tcPr>
            <w:tcW w:w="709" w:type="dxa"/>
          </w:tcPr>
          <w:p w14:paraId="7E849051"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67.2</w:t>
            </w:r>
          </w:p>
        </w:tc>
        <w:tc>
          <w:tcPr>
            <w:tcW w:w="992" w:type="dxa"/>
          </w:tcPr>
          <w:p w14:paraId="3EA165FE"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112.0</w:t>
            </w:r>
          </w:p>
        </w:tc>
      </w:tr>
      <w:tr w:rsidR="00D553BC" w:rsidRPr="002A5028" w14:paraId="3621A266" w14:textId="77777777" w:rsidTr="00D553BC">
        <w:trPr>
          <w:jc w:val="center"/>
        </w:trPr>
        <w:tc>
          <w:tcPr>
            <w:tcW w:w="3400" w:type="dxa"/>
          </w:tcPr>
          <w:p w14:paraId="3908CB0E" w14:textId="77777777" w:rsidR="00D553BC" w:rsidRPr="002A5028" w:rsidRDefault="00D553BC" w:rsidP="00D553BC">
            <w:pPr>
              <w:pStyle w:val="Tabletext"/>
              <w:rPr>
                <w:rFonts w:asciiTheme="majorBidi" w:hAnsiTheme="majorBidi" w:cstheme="majorBidi"/>
                <w:lang w:val="en-US"/>
              </w:rPr>
            </w:pPr>
            <w:r w:rsidRPr="002A5028">
              <w:rPr>
                <w:rFonts w:asciiTheme="majorBidi" w:hAnsiTheme="majorBidi" w:cstheme="majorBidi"/>
                <w:lang w:val="en-US"/>
              </w:rPr>
              <w:t xml:space="preserve">Threshold </w:t>
            </w:r>
            <w:r w:rsidRPr="00005CAA">
              <w:rPr>
                <w:rFonts w:asciiTheme="majorBidi" w:hAnsiTheme="majorBidi" w:cstheme="majorBidi"/>
                <w:i/>
                <w:iCs/>
                <w:lang w:val="en-US"/>
              </w:rPr>
              <w:t>E</w:t>
            </w:r>
            <w:r w:rsidRPr="00005CAA">
              <w:rPr>
                <w:rFonts w:asciiTheme="majorBidi" w:hAnsiTheme="majorBidi" w:cstheme="majorBidi"/>
                <w:i/>
                <w:iCs/>
                <w:vertAlign w:val="subscript"/>
                <w:lang w:val="en-US"/>
              </w:rPr>
              <w:t>s</w:t>
            </w:r>
            <w:r w:rsidRPr="00005CAA">
              <w:rPr>
                <w:rFonts w:asciiTheme="majorBidi" w:hAnsiTheme="majorBidi" w:cstheme="majorBidi"/>
                <w:i/>
                <w:iCs/>
                <w:lang w:val="en-US"/>
              </w:rPr>
              <w:t>/N</w:t>
            </w:r>
            <w:r w:rsidRPr="00005CAA">
              <w:rPr>
                <w:rFonts w:asciiTheme="majorBidi" w:hAnsiTheme="majorBidi" w:cstheme="majorBidi"/>
                <w:vertAlign w:val="subscript"/>
                <w:lang w:val="en-US"/>
              </w:rPr>
              <w:t>0</w:t>
            </w:r>
            <w:r w:rsidRPr="002A5028">
              <w:rPr>
                <w:rFonts w:asciiTheme="majorBidi" w:hAnsiTheme="majorBidi" w:cstheme="majorBidi"/>
                <w:lang w:val="en-US"/>
              </w:rPr>
              <w:t xml:space="preserve"> for a Gaussian channel (dB) (PER=10</w:t>
            </w:r>
            <w:r w:rsidRPr="002A5028">
              <w:rPr>
                <w:rFonts w:asciiTheme="majorBidi" w:hAnsiTheme="majorBidi" w:cstheme="majorBidi"/>
                <w:vertAlign w:val="superscript"/>
                <w:lang w:val="en-US"/>
              </w:rPr>
              <w:t>-2</w:t>
            </w:r>
            <w:r w:rsidRPr="002A5028">
              <w:rPr>
                <w:rFonts w:asciiTheme="majorBidi" w:hAnsiTheme="majorBidi" w:cstheme="majorBidi"/>
                <w:lang w:val="en-US"/>
              </w:rPr>
              <w:t>)</w:t>
            </w:r>
          </w:p>
        </w:tc>
        <w:tc>
          <w:tcPr>
            <w:tcW w:w="1418" w:type="dxa"/>
          </w:tcPr>
          <w:p w14:paraId="2162AABC"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-1.5</w:t>
            </w:r>
          </w:p>
        </w:tc>
        <w:tc>
          <w:tcPr>
            <w:tcW w:w="1134" w:type="dxa"/>
          </w:tcPr>
          <w:p w14:paraId="613CAF2F"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3.9</w:t>
            </w:r>
          </w:p>
        </w:tc>
        <w:tc>
          <w:tcPr>
            <w:tcW w:w="1134" w:type="dxa"/>
          </w:tcPr>
          <w:p w14:paraId="70198373"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3.9</w:t>
            </w:r>
          </w:p>
        </w:tc>
        <w:tc>
          <w:tcPr>
            <w:tcW w:w="709" w:type="dxa"/>
          </w:tcPr>
          <w:p w14:paraId="1DD4C9C4"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8.0</w:t>
            </w:r>
          </w:p>
        </w:tc>
        <w:tc>
          <w:tcPr>
            <w:tcW w:w="992" w:type="dxa"/>
          </w:tcPr>
          <w:p w14:paraId="074D28C4"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12.2</w:t>
            </w:r>
          </w:p>
        </w:tc>
      </w:tr>
      <w:tr w:rsidR="00D553BC" w:rsidRPr="002A5028" w14:paraId="11BF02A2" w14:textId="77777777" w:rsidTr="00D553BC">
        <w:trPr>
          <w:jc w:val="center"/>
        </w:trPr>
        <w:tc>
          <w:tcPr>
            <w:tcW w:w="3400" w:type="dxa"/>
          </w:tcPr>
          <w:p w14:paraId="435FE990"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Required C/N</w:t>
            </w:r>
            <w:r w:rsidRPr="00005CAA">
              <w:rPr>
                <w:rFonts w:asciiTheme="majorBidi" w:hAnsiTheme="majorBidi" w:cstheme="majorBidi"/>
                <w:vertAlign w:val="subscript"/>
                <w:lang w:val="en-US"/>
              </w:rPr>
              <w:t>0</w:t>
            </w:r>
            <w:r w:rsidRPr="002A5028">
              <w:rPr>
                <w:rFonts w:asciiTheme="majorBidi" w:hAnsiTheme="majorBidi" w:cstheme="majorBidi"/>
                <w:lang w:val="en-US"/>
              </w:rPr>
              <w:t xml:space="preserve"> (</w:t>
            </w:r>
            <w:proofErr w:type="spellStart"/>
            <w:r w:rsidRPr="002A5028">
              <w:rPr>
                <w:rFonts w:asciiTheme="majorBidi" w:hAnsiTheme="majorBidi" w:cstheme="majorBidi"/>
                <w:lang w:val="en-US"/>
              </w:rPr>
              <w:t>dBHz</w:t>
            </w:r>
            <w:proofErr w:type="spellEnd"/>
            <w:r w:rsidRPr="002A5028">
              <w:rPr>
                <w:rFonts w:asciiTheme="majorBidi" w:hAnsiTheme="majorBidi" w:cstheme="majorBidi"/>
                <w:lang w:val="en-US"/>
              </w:rPr>
              <w:t>)</w:t>
            </w:r>
          </w:p>
        </w:tc>
        <w:tc>
          <w:tcPr>
            <w:tcW w:w="1418" w:type="dxa"/>
          </w:tcPr>
          <w:p w14:paraId="5190103B"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31.7</w:t>
            </w:r>
          </w:p>
        </w:tc>
        <w:tc>
          <w:tcPr>
            <w:tcW w:w="1134" w:type="dxa"/>
          </w:tcPr>
          <w:p w14:paraId="1ECB75E3"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49.2</w:t>
            </w:r>
          </w:p>
        </w:tc>
        <w:tc>
          <w:tcPr>
            <w:tcW w:w="1134" w:type="dxa"/>
          </w:tcPr>
          <w:p w14:paraId="7E763FC1"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49.2</w:t>
            </w:r>
          </w:p>
        </w:tc>
        <w:tc>
          <w:tcPr>
            <w:tcW w:w="709" w:type="dxa"/>
          </w:tcPr>
          <w:p w14:paraId="1978DB75"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53.3</w:t>
            </w:r>
          </w:p>
        </w:tc>
        <w:tc>
          <w:tcPr>
            <w:tcW w:w="992" w:type="dxa"/>
          </w:tcPr>
          <w:p w14:paraId="4C87D339"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57.5</w:t>
            </w:r>
          </w:p>
        </w:tc>
      </w:tr>
      <w:tr w:rsidR="00D553BC" w:rsidRPr="002A5028" w14:paraId="10E2F20B" w14:textId="77777777" w:rsidTr="00D553BC">
        <w:trPr>
          <w:jc w:val="center"/>
        </w:trPr>
        <w:tc>
          <w:tcPr>
            <w:tcW w:w="3400" w:type="dxa"/>
          </w:tcPr>
          <w:p w14:paraId="67D4BAEB" w14:textId="77777777" w:rsidR="00D553BC" w:rsidRPr="002A5028" w:rsidRDefault="00D553BC" w:rsidP="00D553BC">
            <w:pPr>
              <w:pStyle w:val="Tabletext"/>
              <w:jc w:val="both"/>
              <w:rPr>
                <w:rFonts w:asciiTheme="majorBidi" w:hAnsiTheme="majorBidi" w:cstheme="majorBidi"/>
                <w:lang w:val="en-US"/>
              </w:rPr>
            </w:pPr>
            <w:r w:rsidRPr="002A5028">
              <w:rPr>
                <w:rFonts w:asciiTheme="majorBidi" w:hAnsiTheme="majorBidi" w:cstheme="majorBidi"/>
                <w:lang w:val="en-US"/>
              </w:rPr>
              <w:t xml:space="preserve">Required </w:t>
            </w:r>
            <w:r w:rsidRPr="00005CAA">
              <w:rPr>
                <w:rFonts w:asciiTheme="majorBidi" w:hAnsiTheme="majorBidi" w:cstheme="majorBidi"/>
                <w:i/>
                <w:iCs/>
                <w:lang w:val="en-US"/>
              </w:rPr>
              <w:t>C/(N+I)</w:t>
            </w:r>
            <w:r w:rsidRPr="002A5028">
              <w:rPr>
                <w:rFonts w:asciiTheme="majorBidi" w:hAnsiTheme="majorBidi" w:cstheme="majorBidi"/>
                <w:lang w:val="en-US"/>
              </w:rPr>
              <w:t xml:space="preserve"> (dB)</w:t>
            </w:r>
          </w:p>
        </w:tc>
        <w:tc>
          <w:tcPr>
            <w:tcW w:w="1418" w:type="dxa"/>
          </w:tcPr>
          <w:p w14:paraId="6713C0CE"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-13.5</w:t>
            </w:r>
          </w:p>
        </w:tc>
        <w:tc>
          <w:tcPr>
            <w:tcW w:w="1134" w:type="dxa"/>
          </w:tcPr>
          <w:p w14:paraId="7BD88D34"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2.9</w:t>
            </w:r>
          </w:p>
        </w:tc>
        <w:tc>
          <w:tcPr>
            <w:tcW w:w="1134" w:type="dxa"/>
          </w:tcPr>
          <w:p w14:paraId="3DADF316"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2.9</w:t>
            </w:r>
          </w:p>
        </w:tc>
        <w:tc>
          <w:tcPr>
            <w:tcW w:w="709" w:type="dxa"/>
          </w:tcPr>
          <w:p w14:paraId="55535BBF"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7.0</w:t>
            </w:r>
          </w:p>
        </w:tc>
        <w:tc>
          <w:tcPr>
            <w:tcW w:w="992" w:type="dxa"/>
          </w:tcPr>
          <w:p w14:paraId="79F39689" w14:textId="77777777" w:rsidR="00D553BC" w:rsidRPr="002A5028" w:rsidRDefault="00D553BC" w:rsidP="00D553BC">
            <w:pPr>
              <w:pStyle w:val="Tabletext"/>
              <w:jc w:val="center"/>
              <w:rPr>
                <w:rFonts w:asciiTheme="majorBidi" w:hAnsiTheme="majorBidi" w:cstheme="majorBidi"/>
                <w:lang w:val="en-US"/>
              </w:rPr>
            </w:pPr>
            <w:r w:rsidRPr="002A5028">
              <w:rPr>
                <w:rFonts w:asciiTheme="majorBidi" w:hAnsiTheme="majorBidi" w:cstheme="majorBidi"/>
                <w:lang w:val="en-US"/>
              </w:rPr>
              <w:t>11.2</w:t>
            </w:r>
          </w:p>
        </w:tc>
      </w:tr>
    </w:tbl>
    <w:p w14:paraId="6D6C559A" w14:textId="77777777" w:rsidR="00D553BC" w:rsidRPr="002A5028" w:rsidRDefault="00D553BC" w:rsidP="00D553BC">
      <w:pPr>
        <w:pStyle w:val="Tablefin"/>
        <w:rPr>
          <w:lang w:val="en-US" w:bidi="he-IL"/>
        </w:rPr>
      </w:pPr>
    </w:p>
    <w:p w14:paraId="701CEB54" w14:textId="52A1DC09" w:rsidR="00D553BC" w:rsidRPr="002A5028" w:rsidRDefault="00D553BC" w:rsidP="00D553BC">
      <w:pPr>
        <w:rPr>
          <w:lang w:val="en-US" w:bidi="he-IL"/>
        </w:rPr>
      </w:pPr>
      <w:r w:rsidRPr="002A5028">
        <w:rPr>
          <w:lang w:val="en-US" w:bidi="he-IL"/>
        </w:rPr>
        <w:t>Recommendation ITU-R М.1184 provides information on no</w:t>
      </w:r>
      <w:r w:rsidR="00556E19">
        <w:rPr>
          <w:lang w:val="en-US" w:bidi="he-IL"/>
        </w:rPr>
        <w:t>n-GSO systems operating below 1 </w:t>
      </w:r>
      <w:r w:rsidRPr="002A5028">
        <w:rPr>
          <w:lang w:val="en-US" w:bidi="he-IL"/>
        </w:rPr>
        <w:t xml:space="preserve">GHz, including associated required </w:t>
      </w:r>
      <w:r w:rsidRPr="002A5028">
        <w:rPr>
          <w:i/>
          <w:iCs/>
          <w:lang w:val="en-US" w:bidi="he-IL"/>
        </w:rPr>
        <w:t>C/(N+I)</w:t>
      </w:r>
      <w:r w:rsidRPr="002A5028">
        <w:rPr>
          <w:lang w:val="en-US" w:bidi="he-IL"/>
        </w:rPr>
        <w:t xml:space="preserve"> thresholds. However, the systems described in Recommendation ITU-R М.1184 do not </w:t>
      </w:r>
      <w:del w:id="20" w:author="Lars Løge" w:date="2018-10-10T09:48:00Z">
        <w:r w:rsidRPr="002A5028" w:rsidDel="002427BA">
          <w:rPr>
            <w:lang w:val="en-US" w:bidi="he-IL"/>
          </w:rPr>
          <w:delText xml:space="preserve">take into account </w:delText>
        </w:r>
      </w:del>
      <w:ins w:id="21" w:author="Lars Løge" w:date="2018-10-10T09:48:00Z">
        <w:r w:rsidR="002427BA">
          <w:rPr>
            <w:lang w:val="en-US" w:bidi="he-IL"/>
          </w:rPr>
          <w:t xml:space="preserve">implement </w:t>
        </w:r>
      </w:ins>
      <w:r w:rsidRPr="002A5028">
        <w:rPr>
          <w:lang w:val="en-US" w:bidi="he-IL"/>
        </w:rPr>
        <w:t>the advanced coding, forward error correcting and spread spectrum techniques utilized by the VDES.</w:t>
      </w:r>
    </w:p>
    <w:p w14:paraId="207CF56C" w14:textId="77777777" w:rsidR="00556E19" w:rsidRDefault="00556E19">
      <w:pPr>
        <w:tabs>
          <w:tab w:val="clear" w:pos="1134"/>
          <w:tab w:val="clear" w:pos="1871"/>
          <w:tab w:val="clear" w:pos="2268"/>
        </w:tabs>
        <w:overflowPunct/>
        <w:autoSpaceDE/>
        <w:autoSpaceDN/>
        <w:adjustRightInd/>
        <w:spacing w:before="0"/>
        <w:textAlignment w:val="auto"/>
        <w:rPr>
          <w:lang w:val="en-US" w:bidi="he-IL"/>
        </w:rPr>
      </w:pPr>
      <w:r>
        <w:rPr>
          <w:lang w:val="en-US" w:bidi="he-IL"/>
        </w:rPr>
        <w:br w:type="page"/>
      </w:r>
    </w:p>
    <w:p w14:paraId="434FB921" w14:textId="70145503" w:rsidR="002427BA" w:rsidRDefault="002427BA" w:rsidP="00D553BC">
      <w:pPr>
        <w:rPr>
          <w:ins w:id="22" w:author="Lars Løge" w:date="2018-10-10T09:49:00Z"/>
          <w:lang w:val="en-US" w:bidi="he-IL"/>
        </w:rPr>
      </w:pPr>
      <w:ins w:id="23" w:author="Lars Løge" w:date="2018-10-10T09:49:00Z">
        <w:r>
          <w:rPr>
            <w:lang w:val="en-US" w:bidi="he-IL"/>
          </w:rPr>
          <w:lastRenderedPageBreak/>
          <w:t>There are two views on the material in this section.</w:t>
        </w:r>
      </w:ins>
      <w:ins w:id="24" w:author="Lars Løge" w:date="2018-10-10T09:50:00Z">
        <w:r>
          <w:rPr>
            <w:lang w:val="en-US" w:bidi="he-IL"/>
          </w:rPr>
          <w:t xml:space="preserve"> One view state that the C/(N+I) performance thresholds provided in this section is correct and appropriate to use. Another view state</w:t>
        </w:r>
      </w:ins>
      <w:ins w:id="25" w:author="Lars Løge" w:date="2018-10-10T14:31:00Z">
        <w:r w:rsidR="00454893">
          <w:rPr>
            <w:lang w:val="en-US" w:bidi="he-IL"/>
          </w:rPr>
          <w:t>s</w:t>
        </w:r>
      </w:ins>
      <w:ins w:id="26" w:author="Lars Løge" w:date="2018-10-10T09:50:00Z">
        <w:r>
          <w:rPr>
            <w:lang w:val="en-US" w:bidi="he-IL"/>
          </w:rPr>
          <w:t xml:space="preserve"> that the C/(N+I) values provided in Annex 2 of Recommendation ITU-R M.1184-3 should be used as protection criteria. The following discussion describes the advantages of the advanced modulation and coding </w:t>
        </w:r>
        <w:r w:rsidRPr="00454893">
          <w:rPr>
            <w:lang w:val="en-US" w:bidi="he-IL"/>
          </w:rPr>
          <w:t>techniques</w:t>
        </w:r>
      </w:ins>
      <w:ins w:id="27" w:author="Lars Løge" w:date="2018-10-10T09:52:00Z">
        <w:r w:rsidRPr="00004F91">
          <w:rPr>
            <w:lang w:val="en-US" w:bidi="he-IL"/>
          </w:rPr>
          <w:t xml:space="preserve"> </w:t>
        </w:r>
        <w:r w:rsidRPr="00454893">
          <w:rPr>
            <w:lang w:val="en-US" w:bidi="he-IL"/>
          </w:rPr>
          <w:t>proposed for VDE-SAT</w:t>
        </w:r>
      </w:ins>
      <w:ins w:id="28" w:author="Lars Løge" w:date="2018-10-10T14:31:00Z">
        <w:r w:rsidR="00454893" w:rsidRPr="00454893">
          <w:rPr>
            <w:lang w:val="en-US" w:bidi="he-IL"/>
          </w:rPr>
          <w:t>,</w:t>
        </w:r>
      </w:ins>
      <w:ins w:id="29" w:author="Lars Løge" w:date="2018-10-10T09:50:00Z">
        <w:r w:rsidRPr="00454893">
          <w:rPr>
            <w:lang w:val="en-US" w:bidi="he-IL"/>
          </w:rPr>
          <w:t xml:space="preserve"> that</w:t>
        </w:r>
        <w:r>
          <w:rPr>
            <w:lang w:val="en-US" w:bidi="he-IL"/>
          </w:rPr>
          <w:t xml:space="preserve"> are not implemented by the systems described</w:t>
        </w:r>
      </w:ins>
      <w:ins w:id="30" w:author="Lars Løge" w:date="2018-10-10T09:51:00Z">
        <w:r>
          <w:rPr>
            <w:lang w:val="en-US" w:bidi="he-IL"/>
          </w:rPr>
          <w:t xml:space="preserve"> in Recommendation ITU-R M.1184.</w:t>
        </w:r>
      </w:ins>
    </w:p>
    <w:p w14:paraId="74DFE61B" w14:textId="3836E07B" w:rsidR="00D553BC" w:rsidRPr="002A5028" w:rsidRDefault="00D553BC" w:rsidP="00D553BC">
      <w:pPr>
        <w:rPr>
          <w:lang w:val="en-US" w:bidi="he-IL"/>
        </w:rPr>
      </w:pPr>
      <w:del w:id="31" w:author="Lars Løge" w:date="2018-10-10T09:51:00Z">
        <w:r w:rsidRPr="002A5028" w:rsidDel="002427BA">
          <w:rPr>
            <w:lang w:val="en-US" w:bidi="he-IL"/>
          </w:rPr>
          <w:delText xml:space="preserve">The material in this section is currently under consideration by WP 4C. However, the technical information still needs to be agreed and studied by WP 4C and WP 5B. </w:delText>
        </w:r>
      </w:del>
      <w:r w:rsidRPr="002A5028">
        <w:rPr>
          <w:lang w:val="en-US" w:bidi="he-IL"/>
        </w:rPr>
        <w:t xml:space="preserve">Waveform </w:t>
      </w:r>
      <w:r w:rsidRPr="002A5028">
        <w:rPr>
          <w:i/>
          <w:lang w:val="en-US" w:bidi="he-IL"/>
        </w:rPr>
        <w:t>1</w:t>
      </w:r>
      <w:r w:rsidRPr="002A5028">
        <w:rPr>
          <w:lang w:val="en-US" w:bidi="he-IL"/>
        </w:rPr>
        <w:t xml:space="preserve"> uses a combination of spread spectrum, low bitrate and powerful FEC to create a waveform with high robustness against interference. VDES, as defined in Recommendation ITU-R M.2092-0, implements FEC as specified by </w:t>
      </w:r>
      <w:r w:rsidRPr="002A5028">
        <w:rPr>
          <w:i/>
          <w:lang w:val="en-US"/>
        </w:rPr>
        <w:t>ETSI EN 302 583 (V1.2.1) – Digital Video Broadcasting (DVB); Framing Structure, channel coding and modulation for Satellite Services to Handheld devices (SH) below 3 GHz</w:t>
      </w:r>
      <w:r w:rsidRPr="002A5028">
        <w:rPr>
          <w:lang w:val="en-US" w:bidi="he-IL"/>
        </w:rPr>
        <w:t xml:space="preserve"> and used in the DVB-SH standard, as well as adaptive coding and modulation (ACM) and automatic repeat request (ARQ).</w:t>
      </w:r>
    </w:p>
    <w:p w14:paraId="4C8B8AA6" w14:textId="77777777" w:rsidR="00D553BC" w:rsidRPr="002A5028" w:rsidRDefault="00D553BC" w:rsidP="00D553BC">
      <w:pPr>
        <w:rPr>
          <w:lang w:val="en-US" w:bidi="he-IL"/>
        </w:rPr>
      </w:pPr>
      <w:r w:rsidRPr="002A5028">
        <w:rPr>
          <w:lang w:val="en-US" w:bidi="he-IL"/>
        </w:rPr>
        <w:t xml:space="preserve">The use of spread spectrum techniques is considered in Recommendation ITU-R SM.1055. Specifically, it defines the processing gain (PG) as the ratio between the output wanted signal-to-interference ratio and the input wanted signal-to-interference ratio. For a direct sequence (DS) spread spectrum signal, as used in waveform </w:t>
      </w:r>
      <w:r w:rsidRPr="002A5028">
        <w:rPr>
          <w:i/>
          <w:lang w:val="en-US" w:bidi="he-IL"/>
        </w:rPr>
        <w:t>1</w:t>
      </w:r>
      <w:r w:rsidRPr="002A5028">
        <w:rPr>
          <w:lang w:val="en-US" w:bidi="he-IL"/>
        </w:rPr>
        <w:t>, this corresponds to the ratio between the spread spectrum chip rate and the symbol rate. Recommendation ITU-R SM.1055 also clearly states that from the point of the output power ratios, a DS spread spectrum signal overcomes interference to the same degree that it overcomes noise.</w:t>
      </w:r>
    </w:p>
    <w:p w14:paraId="2052F16D" w14:textId="77777777" w:rsidR="00D553BC" w:rsidRPr="002A5028" w:rsidRDefault="00D553BC" w:rsidP="00D553BC">
      <w:pPr>
        <w:rPr>
          <w:lang w:val="en-US" w:bidi="he-IL"/>
        </w:rPr>
      </w:pPr>
      <w:r w:rsidRPr="002A5028">
        <w:rPr>
          <w:lang w:val="en-US" w:bidi="he-IL"/>
        </w:rPr>
        <w:t>Report ITU-R S.2173 provides an overview of channel coding techniques, link rate adaption methods, such as ARQ and ACM, and review standards and transmission methods for satellite communications, including DVB-SH, and associated performance parameters.</w:t>
      </w:r>
    </w:p>
    <w:p w14:paraId="2904A463" w14:textId="77777777" w:rsidR="00D553BC" w:rsidRPr="002A5028" w:rsidRDefault="00D553BC" w:rsidP="00D553BC">
      <w:pPr>
        <w:rPr>
          <w:lang w:val="en-US" w:bidi="he-IL"/>
        </w:rPr>
      </w:pPr>
      <w:r w:rsidRPr="002A5028">
        <w:rPr>
          <w:lang w:val="en-US" w:bidi="he-IL"/>
        </w:rPr>
        <w:t>A QPSK modulated carrier with Turbo FEC code rate of ¼ has a s</w:t>
      </w:r>
      <w:r w:rsidRPr="002A5028">
        <w:rPr>
          <w:lang w:val="en-US"/>
        </w:rPr>
        <w:t>ymbol energy to noise density ratio</w:t>
      </w:r>
      <w:r w:rsidRPr="002A5028">
        <w:rPr>
          <w:lang w:val="en-US" w:bidi="he-IL"/>
        </w:rPr>
        <w:t xml:space="preserve"> (</w:t>
      </w:r>
      <w:r w:rsidRPr="002A5028">
        <w:rPr>
          <w:i/>
          <w:iCs/>
          <w:lang w:val="en-US" w:bidi="he-IL"/>
        </w:rPr>
        <w:t>E</w:t>
      </w:r>
      <w:r w:rsidRPr="002A5028">
        <w:rPr>
          <w:i/>
          <w:iCs/>
          <w:vertAlign w:val="subscript"/>
          <w:lang w:val="en-US" w:bidi="he-IL"/>
        </w:rPr>
        <w:t>s</w:t>
      </w:r>
      <w:r w:rsidRPr="002A5028">
        <w:rPr>
          <w:i/>
          <w:iCs/>
          <w:lang w:val="en-US" w:bidi="he-IL"/>
        </w:rPr>
        <w:t>/N</w:t>
      </w:r>
      <w:r w:rsidRPr="002A5028">
        <w:rPr>
          <w:vertAlign w:val="subscript"/>
          <w:lang w:val="en-US" w:bidi="he-IL"/>
        </w:rPr>
        <w:t>0</w:t>
      </w:r>
      <w:r w:rsidRPr="002A5028">
        <w:rPr>
          <w:lang w:val="en-US" w:bidi="he-IL"/>
        </w:rPr>
        <w:t>) threshold of –1.5 dB for a packet error ratio (PER) of 10</w:t>
      </w:r>
      <w:r w:rsidRPr="002A5028">
        <w:rPr>
          <w:vertAlign w:val="superscript"/>
          <w:lang w:val="en-US" w:bidi="he-IL"/>
        </w:rPr>
        <w:t>-2</w:t>
      </w:r>
      <w:r w:rsidRPr="002A5028">
        <w:rPr>
          <w:lang w:val="en-US" w:bidi="he-IL"/>
        </w:rPr>
        <w:t>. The threshold can be extracted from Figure 11, and is based on simulations performed according to an additive white Gaussian Channel model for a packet containing 88 information bits encoded at a coding rate ¼. This result is supported and cross-checked against Report ITU-R S.2173, which provides the performance of QPSK with FEC code rate ¼ for DVB-S2 as –2.35 dB at a PER of 10</w:t>
      </w:r>
      <w:r w:rsidRPr="002A5028">
        <w:rPr>
          <w:vertAlign w:val="superscript"/>
          <w:lang w:val="en-US" w:bidi="he-IL"/>
        </w:rPr>
        <w:t>-7</w:t>
      </w:r>
      <w:r w:rsidRPr="002A5028">
        <w:rPr>
          <w:lang w:val="en-US" w:bidi="he-IL"/>
        </w:rPr>
        <w:t xml:space="preserve">. This is further supported by </w:t>
      </w:r>
      <w:r w:rsidRPr="002A5028">
        <w:rPr>
          <w:i/>
          <w:lang w:val="en-US" w:bidi="he-IL"/>
        </w:rPr>
        <w:t>Informational Report CCSDS 130.1-G-2: TM Synchronization and channel coding – Summary of concept and rationale</w:t>
      </w:r>
      <w:r w:rsidRPr="002A5028">
        <w:rPr>
          <w:lang w:val="en-US" w:bidi="he-IL"/>
        </w:rPr>
        <w:t xml:space="preserve">, see Figure 7-6 of that Report. The same level of performance cannot be expected from the FEC implementation in VDE-SAT due to significantly shorter information block length and smaller packets. Thus, the simulation results showing an </w:t>
      </w:r>
      <w:r w:rsidRPr="002A5028">
        <w:rPr>
          <w:i/>
          <w:iCs/>
          <w:lang w:val="en-US" w:bidi="he-IL"/>
        </w:rPr>
        <w:t>E</w:t>
      </w:r>
      <w:r w:rsidRPr="002A5028">
        <w:rPr>
          <w:i/>
          <w:iCs/>
          <w:vertAlign w:val="subscript"/>
          <w:lang w:val="en-US" w:bidi="he-IL"/>
        </w:rPr>
        <w:t>s</w:t>
      </w:r>
      <w:r w:rsidRPr="002A5028">
        <w:rPr>
          <w:i/>
          <w:iCs/>
          <w:lang w:val="en-US" w:bidi="he-IL"/>
        </w:rPr>
        <w:t>/N</w:t>
      </w:r>
      <w:r w:rsidRPr="002A5028">
        <w:rPr>
          <w:vertAlign w:val="subscript"/>
          <w:lang w:val="en-US" w:bidi="he-IL"/>
        </w:rPr>
        <w:t>0</w:t>
      </w:r>
      <w:r w:rsidRPr="002A5028">
        <w:rPr>
          <w:lang w:val="en-US" w:bidi="he-IL"/>
        </w:rPr>
        <w:t xml:space="preserve"> threshold of -1.5 dB for a PER of 10</w:t>
      </w:r>
      <w:r w:rsidRPr="002A5028">
        <w:rPr>
          <w:vertAlign w:val="superscript"/>
          <w:lang w:val="en-US" w:bidi="he-IL"/>
        </w:rPr>
        <w:t>-2</w:t>
      </w:r>
      <w:r w:rsidRPr="002A5028">
        <w:rPr>
          <w:lang w:val="en-US" w:bidi="he-IL"/>
        </w:rPr>
        <w:t xml:space="preserve"> should be viewed as a conservative design point. As VDES will implement both FEC and ARQ in a hybrid manner, see Report ITU-R S.2173, a target PER of 10</w:t>
      </w:r>
      <w:r w:rsidRPr="002A5028">
        <w:rPr>
          <w:vertAlign w:val="superscript"/>
          <w:lang w:val="en-US" w:bidi="he-IL"/>
        </w:rPr>
        <w:t>-2</w:t>
      </w:r>
      <w:r w:rsidRPr="002A5028">
        <w:rPr>
          <w:lang w:val="en-US" w:bidi="he-IL"/>
        </w:rPr>
        <w:t xml:space="preserve"> is considered a conservative design point to maintain the target quality of service in VDES.</w:t>
      </w:r>
    </w:p>
    <w:p w14:paraId="32232FE0" w14:textId="77777777" w:rsidR="00D553BC" w:rsidRPr="007F4AB7" w:rsidRDefault="00D553BC" w:rsidP="00D553BC">
      <w:pPr>
        <w:rPr>
          <w:lang w:val="en-US" w:bidi="he-IL"/>
        </w:rPr>
      </w:pPr>
      <w:r w:rsidRPr="009D08D2">
        <w:rPr>
          <w:lang w:val="en-US" w:bidi="he-IL"/>
        </w:rPr>
        <w:t>Recommendation ITU-R SM.1055 defines the processing gain, PG, as</w:t>
      </w:r>
    </w:p>
    <w:p w14:paraId="0AF069E9" w14:textId="77777777" w:rsidR="00D553BC" w:rsidRPr="007F4AB7" w:rsidRDefault="00713006" w:rsidP="00D553BC">
      <w:pPr>
        <w:pStyle w:val="Equation"/>
        <w:rPr>
          <w:lang w:val="en-US" w:bidi="he-IL"/>
        </w:rPr>
      </w:pPr>
      <w:r>
        <w:rPr>
          <w:lang w:val="en-US"/>
        </w:rPr>
        <w:tab/>
      </w:r>
      <w:r>
        <w:rPr>
          <w:lang w:val="en-US"/>
        </w:rPr>
        <w:tab/>
      </w:r>
      <m:oMath>
        <m:r>
          <w:rPr>
            <w:rFonts w:ascii="Cambria Math" w:hAnsi="Cambria Math"/>
            <w:lang w:val="en-US"/>
          </w:rPr>
          <m:t>PG</m:t>
        </m:r>
        <m:r>
          <m:rPr>
            <m:sty m:val="p"/>
          </m:rPr>
          <w:rPr>
            <w:rFonts w:ascii="Cambria Math" w:hAnsi="Cambria Math"/>
            <w:lang w:val="en-US"/>
          </w:rPr>
          <m:t>=2</m:t>
        </m:r>
        <m:sSub>
          <m:sSubPr>
            <m:ctrlPr>
              <w:rPr>
                <w:rFonts w:ascii="Cambria Math" w:eastAsiaTheme="minorHAnsi" w:hAnsi="Cambria Math" w:cstheme="minorBidi"/>
                <w:szCs w:val="24"/>
                <w:lang w:val="en-US"/>
              </w:rPr>
            </m:ctrlPr>
          </m:sSubPr>
          <m:e>
            <m:r>
              <w:rPr>
                <w:rFonts w:ascii="Cambria Math" w:hAnsi="Cambria Math"/>
                <w:lang w:val="en-US"/>
              </w:rPr>
              <m:t>B</m:t>
            </m:r>
          </m:e>
          <m:sub>
            <m:sSub>
              <m:sSubPr>
                <m:ctrlPr>
                  <w:rPr>
                    <w:rFonts w:ascii="Cambria Math" w:eastAsiaTheme="minorHAnsi" w:hAnsi="Cambria Math" w:cstheme="minorBidi"/>
                    <w:szCs w:val="24"/>
                    <w:lang w:val="en-US"/>
                  </w:rPr>
                </m:ctrlPr>
              </m:sSubPr>
              <m:e>
                <m:r>
                  <w:rPr>
                    <w:rFonts w:ascii="Cambria Math" w:hAnsi="Cambria Math"/>
                    <w:lang w:val="en-US"/>
                  </w:rPr>
                  <m:t>S</m:t>
                </m:r>
              </m:e>
              <m:sub>
                <m:r>
                  <w:rPr>
                    <w:rFonts w:ascii="Cambria Math" w:hAnsi="Cambria Math"/>
                    <w:lang w:val="en-US"/>
                  </w:rPr>
                  <m:t>in</m:t>
                </m:r>
              </m:sub>
            </m:sSub>
          </m:sub>
        </m:sSub>
        <m:sSub>
          <m:sSubPr>
            <m:ctrlPr>
              <w:rPr>
                <w:rFonts w:ascii="Cambria Math" w:eastAsiaTheme="minorHAnsi" w:hAnsi="Cambria Math" w:cstheme="minorBidi"/>
                <w:szCs w:val="24"/>
                <w:lang w:val="en-US"/>
              </w:rPr>
            </m:ctrlPr>
          </m:sSubPr>
          <m:e>
            <m:r>
              <w:rPr>
                <w:rFonts w:ascii="Cambria Math" w:hAnsi="Cambria Math"/>
                <w:lang w:val="en-US"/>
              </w:rPr>
              <m:t>T</m:t>
            </m:r>
          </m:e>
          <m:sub>
            <m:r>
              <w:rPr>
                <w:rFonts w:ascii="Cambria Math" w:hAnsi="Cambria Math"/>
                <w:lang w:val="en-US"/>
              </w:rPr>
              <m:t>S</m:t>
            </m:r>
          </m:sub>
        </m:sSub>
      </m:oMath>
    </w:p>
    <w:p w14:paraId="441BD8B3" w14:textId="77777777" w:rsidR="00D553BC" w:rsidRPr="007F4AB7" w:rsidRDefault="00D553BC" w:rsidP="00D553BC">
      <w:pPr>
        <w:rPr>
          <w:lang w:val="en-US" w:bidi="he-IL"/>
        </w:rPr>
      </w:pPr>
      <w:r w:rsidRPr="009D08D2">
        <w:rPr>
          <w:lang w:val="en-US" w:bidi="he-IL"/>
        </w:rPr>
        <w:t xml:space="preserve">where </w:t>
      </w:r>
      <m:oMath>
        <m:r>
          <w:rPr>
            <w:rFonts w:ascii="Cambria Math" w:hAnsi="Cambria Math"/>
            <w:lang w:val="en-US"/>
          </w:rPr>
          <m:t>2</m:t>
        </m:r>
        <m:sSub>
          <m:sSubPr>
            <m:ctrlPr>
              <w:rPr>
                <w:rFonts w:ascii="Cambria Math" w:eastAsiaTheme="minorHAnsi" w:hAnsi="Cambria Math" w:cstheme="minorBidi"/>
                <w:i/>
                <w:szCs w:val="24"/>
                <w:lang w:val="en-US"/>
              </w:rPr>
            </m:ctrlPr>
          </m:sSubPr>
          <m:e>
            <m:r>
              <w:rPr>
                <w:rFonts w:ascii="Cambria Math" w:hAnsi="Cambria Math"/>
                <w:lang w:val="en-US"/>
              </w:rPr>
              <m:t>B</m:t>
            </m:r>
          </m:e>
          <m:sub>
            <m:sSub>
              <m:sSubPr>
                <m:ctrlPr>
                  <w:rPr>
                    <w:rFonts w:ascii="Cambria Math" w:eastAsiaTheme="minorHAnsi" w:hAnsi="Cambria Math" w:cstheme="minorBidi"/>
                    <w:i/>
                    <w:szCs w:val="24"/>
                    <w:lang w:val="en-US"/>
                  </w:rPr>
                </m:ctrlPr>
              </m:sSubPr>
              <m:e>
                <m:r>
                  <w:rPr>
                    <w:rFonts w:ascii="Cambria Math" w:hAnsi="Cambria Math"/>
                    <w:lang w:val="en-US"/>
                  </w:rPr>
                  <m:t>S</m:t>
                </m:r>
              </m:e>
              <m:sub>
                <m:r>
                  <w:rPr>
                    <w:rFonts w:ascii="Cambria Math" w:hAnsi="Cambria Math"/>
                    <w:lang w:val="en-US"/>
                  </w:rPr>
                  <m:t>in</m:t>
                </m:r>
              </m:sub>
            </m:sSub>
          </m:sub>
        </m:sSub>
      </m:oMath>
      <w:r w:rsidRPr="009D08D2">
        <w:rPr>
          <w:lang w:val="en-US" w:bidi="he-IL"/>
        </w:rPr>
        <w:t xml:space="preserve"> is the bandwidth of the RF input signal power density spectrum at first nulls and </w:t>
      </w:r>
      <m:oMath>
        <m:sSub>
          <m:sSubPr>
            <m:ctrlPr>
              <w:rPr>
                <w:rFonts w:ascii="Cambria Math" w:eastAsiaTheme="minorHAnsi" w:hAnsi="Cambria Math" w:cstheme="minorBidi"/>
                <w:i/>
                <w:szCs w:val="24"/>
                <w:lang w:val="en-US"/>
              </w:rPr>
            </m:ctrlPr>
          </m:sSubPr>
          <m:e>
            <m:r>
              <w:rPr>
                <w:rFonts w:ascii="Cambria Math" w:hAnsi="Cambria Math"/>
                <w:lang w:val="en-US"/>
              </w:rPr>
              <m:t>T</m:t>
            </m:r>
          </m:e>
          <m:sub>
            <m:r>
              <w:rPr>
                <w:rFonts w:ascii="Cambria Math" w:hAnsi="Cambria Math"/>
                <w:lang w:val="en-US"/>
              </w:rPr>
              <m:t>S</m:t>
            </m:r>
          </m:sub>
        </m:sSub>
      </m:oMath>
      <w:r w:rsidRPr="009D08D2">
        <w:rPr>
          <w:szCs w:val="24"/>
          <w:lang w:val="en-US"/>
        </w:rPr>
        <w:t xml:space="preserve"> </w:t>
      </w:r>
      <w:r w:rsidRPr="009D08D2">
        <w:rPr>
          <w:lang w:val="en-US" w:bidi="he-IL"/>
        </w:rPr>
        <w:t>is the time duration of the input signal information</w:t>
      </w:r>
      <w:r w:rsidR="009D08D2">
        <w:rPr>
          <w:lang w:val="en-US" w:bidi="he-IL"/>
        </w:rPr>
        <w:t>.</w:t>
      </w:r>
      <w:r w:rsidRPr="009D08D2">
        <w:rPr>
          <w:lang w:val="en-US" w:bidi="he-IL"/>
        </w:rPr>
        <w:t xml:space="preserve"> For a root raised cosine filtered direct sequence spread spectrum signal, </w:t>
      </w:r>
      <m:oMath>
        <m:r>
          <w:rPr>
            <w:rFonts w:ascii="Cambria Math" w:hAnsi="Cambria Math"/>
            <w:lang w:val="en-US"/>
          </w:rPr>
          <m:t>2</m:t>
        </m:r>
        <m:sSub>
          <m:sSubPr>
            <m:ctrlPr>
              <w:rPr>
                <w:rFonts w:ascii="Cambria Math" w:eastAsiaTheme="minorHAnsi" w:hAnsi="Cambria Math" w:cstheme="minorBidi"/>
                <w:i/>
                <w:szCs w:val="24"/>
                <w:lang w:val="en-US"/>
              </w:rPr>
            </m:ctrlPr>
          </m:sSubPr>
          <m:e>
            <m:r>
              <w:rPr>
                <w:rFonts w:ascii="Cambria Math" w:hAnsi="Cambria Math"/>
                <w:lang w:val="en-US"/>
              </w:rPr>
              <m:t>B</m:t>
            </m:r>
          </m:e>
          <m:sub>
            <m:sSub>
              <m:sSubPr>
                <m:ctrlPr>
                  <w:rPr>
                    <w:rFonts w:ascii="Cambria Math" w:eastAsiaTheme="minorHAnsi" w:hAnsi="Cambria Math" w:cstheme="minorBidi"/>
                    <w:i/>
                    <w:szCs w:val="24"/>
                    <w:lang w:val="en-US"/>
                  </w:rPr>
                </m:ctrlPr>
              </m:sSubPr>
              <m:e>
                <m:r>
                  <w:rPr>
                    <w:rFonts w:ascii="Cambria Math" w:hAnsi="Cambria Math"/>
                    <w:lang w:val="en-US"/>
                  </w:rPr>
                  <m:t>S</m:t>
                </m:r>
              </m:e>
              <m:sub>
                <m:r>
                  <w:rPr>
                    <w:rFonts w:ascii="Cambria Math" w:hAnsi="Cambria Math"/>
                    <w:lang w:val="en-US"/>
                  </w:rPr>
                  <m:t>in</m:t>
                </m:r>
              </m:sub>
            </m:sSub>
          </m:sub>
        </m:sSub>
      </m:oMath>
      <w:r w:rsidRPr="009D08D2">
        <w:rPr>
          <w:szCs w:val="24"/>
          <w:lang w:val="en-US"/>
        </w:rPr>
        <w:t xml:space="preserve"> </w:t>
      </w:r>
      <w:r w:rsidRPr="009D08D2">
        <w:rPr>
          <w:lang w:val="en-US" w:bidi="he-IL"/>
        </w:rPr>
        <w:t xml:space="preserve">corresponds to the chip rate, which for waveform 1 in Table 13 is 33.6 kHz. For any digital signal, </w:t>
      </w:r>
      <m:oMath>
        <m:sSub>
          <m:sSubPr>
            <m:ctrlPr>
              <w:rPr>
                <w:rFonts w:ascii="Cambria Math" w:eastAsiaTheme="minorHAnsi" w:hAnsi="Cambria Math" w:cstheme="minorBidi"/>
                <w:i/>
                <w:szCs w:val="24"/>
                <w:lang w:val="en-US"/>
              </w:rPr>
            </m:ctrlPr>
          </m:sSubPr>
          <m:e>
            <m:r>
              <w:rPr>
                <w:rFonts w:ascii="Cambria Math" w:hAnsi="Cambria Math"/>
                <w:lang w:val="en-US"/>
              </w:rPr>
              <m:t>T</m:t>
            </m:r>
          </m:e>
          <m:sub>
            <m:r>
              <w:rPr>
                <w:rFonts w:ascii="Cambria Math" w:hAnsi="Cambria Math"/>
                <w:lang w:val="en-US"/>
              </w:rPr>
              <m:t>S</m:t>
            </m:r>
          </m:sub>
        </m:sSub>
      </m:oMath>
      <w:r w:rsidRPr="009D08D2">
        <w:rPr>
          <w:szCs w:val="24"/>
          <w:lang w:val="en-US"/>
        </w:rPr>
        <w:t xml:space="preserve"> </w:t>
      </w:r>
      <w:r w:rsidRPr="009D08D2">
        <w:rPr>
          <w:lang w:val="en-US" w:bidi="he-IL"/>
        </w:rPr>
        <w:t xml:space="preserve">corresponds to the inverse of the information symbol rate, </w:t>
      </w:r>
      <m:oMath>
        <m:sSub>
          <m:sSubPr>
            <m:ctrlPr>
              <w:rPr>
                <w:rFonts w:ascii="Cambria Math" w:eastAsiaTheme="minorHAnsi" w:hAnsi="Cambria Math" w:cstheme="minorBidi"/>
                <w:i/>
                <w:szCs w:val="24"/>
                <w:lang w:val="en-US"/>
              </w:rPr>
            </m:ctrlPr>
          </m:sSubPr>
          <m:e>
            <m:r>
              <w:rPr>
                <w:rFonts w:ascii="Cambria Math" w:hAnsi="Cambria Math"/>
                <w:lang w:val="en-US"/>
              </w:rPr>
              <m:t>R</m:t>
            </m:r>
          </m:e>
          <m:sub>
            <m:r>
              <w:rPr>
                <w:rFonts w:ascii="Cambria Math" w:hAnsi="Cambria Math"/>
                <w:lang w:val="en-US"/>
              </w:rPr>
              <m:t>S</m:t>
            </m:r>
          </m:sub>
        </m:sSub>
      </m:oMath>
      <w:r w:rsidRPr="009D08D2">
        <w:rPr>
          <w:lang w:val="en-US" w:bidi="he-IL"/>
        </w:rPr>
        <w:t>, which for waveform 1 in Table 13 is 2.1 ksps. Thus, the processing gain, PG, for waveform 1 in Table 13 is:</w:t>
      </w:r>
    </w:p>
    <w:p w14:paraId="7B5528AF" w14:textId="77777777" w:rsidR="00D553BC" w:rsidRPr="007F4AB7" w:rsidRDefault="00713006" w:rsidP="00D553BC">
      <w:pPr>
        <w:pStyle w:val="Equation"/>
        <w:rPr>
          <w:lang w:val="en-US" w:bidi="he-IL"/>
        </w:rPr>
      </w:pPr>
      <w:r>
        <w:rPr>
          <w:lang w:val="en-US"/>
        </w:rPr>
        <w:tab/>
      </w:r>
      <w:r>
        <w:rPr>
          <w:lang w:val="en-US"/>
        </w:rPr>
        <w:tab/>
      </w:r>
      <m:oMath>
        <m:r>
          <w:rPr>
            <w:rFonts w:ascii="Cambria Math" w:hAnsi="Cambria Math"/>
            <w:lang w:val="en-US"/>
          </w:rPr>
          <m:t>PG</m:t>
        </m:r>
        <m:r>
          <m:rPr>
            <m:sty m:val="p"/>
          </m:rPr>
          <w:rPr>
            <w:rFonts w:ascii="Cambria Math" w:hAnsi="Cambria Math"/>
            <w:lang w:val="en-US"/>
          </w:rPr>
          <m:t>=2</m:t>
        </m:r>
        <m:sSub>
          <m:sSubPr>
            <m:ctrlPr>
              <w:rPr>
                <w:rFonts w:ascii="Cambria Math" w:eastAsiaTheme="minorHAnsi" w:hAnsi="Cambria Math" w:cstheme="minorBidi"/>
                <w:szCs w:val="24"/>
                <w:lang w:val="en-US"/>
              </w:rPr>
            </m:ctrlPr>
          </m:sSubPr>
          <m:e>
            <m:r>
              <w:rPr>
                <w:rFonts w:ascii="Cambria Math" w:hAnsi="Cambria Math"/>
                <w:lang w:val="en-US"/>
              </w:rPr>
              <m:t>B</m:t>
            </m:r>
          </m:e>
          <m:sub>
            <m:sSub>
              <m:sSubPr>
                <m:ctrlPr>
                  <w:rPr>
                    <w:rFonts w:ascii="Cambria Math" w:eastAsiaTheme="minorHAnsi" w:hAnsi="Cambria Math" w:cstheme="minorBidi"/>
                    <w:szCs w:val="24"/>
                    <w:lang w:val="en-US"/>
                  </w:rPr>
                </m:ctrlPr>
              </m:sSubPr>
              <m:e>
                <m:r>
                  <w:rPr>
                    <w:rFonts w:ascii="Cambria Math" w:hAnsi="Cambria Math"/>
                    <w:lang w:val="en-US"/>
                  </w:rPr>
                  <m:t>S</m:t>
                </m:r>
              </m:e>
              <m:sub>
                <m:r>
                  <w:rPr>
                    <w:rFonts w:ascii="Cambria Math" w:hAnsi="Cambria Math"/>
                    <w:lang w:val="en-US"/>
                  </w:rPr>
                  <m:t>in</m:t>
                </m:r>
              </m:sub>
            </m:sSub>
          </m:sub>
        </m:sSub>
        <m:sSub>
          <m:sSubPr>
            <m:ctrlPr>
              <w:rPr>
                <w:rFonts w:ascii="Cambria Math" w:eastAsiaTheme="minorHAnsi" w:hAnsi="Cambria Math" w:cstheme="minorBidi"/>
                <w:szCs w:val="24"/>
                <w:lang w:val="en-US"/>
              </w:rPr>
            </m:ctrlPr>
          </m:sSubPr>
          <m:e>
            <m:r>
              <w:rPr>
                <w:rFonts w:ascii="Cambria Math" w:hAnsi="Cambria Math"/>
                <w:lang w:val="en-US"/>
              </w:rPr>
              <m:t>T</m:t>
            </m:r>
          </m:e>
          <m:sub>
            <m:r>
              <w:rPr>
                <w:rFonts w:ascii="Cambria Math" w:hAnsi="Cambria Math"/>
                <w:lang w:val="en-US"/>
              </w:rPr>
              <m:t>S</m:t>
            </m:r>
          </m:sub>
        </m:sSub>
        <m:r>
          <m:rPr>
            <m:sty m:val="p"/>
          </m:rPr>
          <w:rPr>
            <w:rFonts w:ascii="Cambria Math" w:hAnsi="Cambria Math"/>
            <w:lang w:val="en-US"/>
          </w:rPr>
          <m:t>=</m:t>
        </m:r>
        <m:f>
          <m:fPr>
            <m:ctrlPr>
              <w:rPr>
                <w:rFonts w:ascii="Cambria Math" w:hAnsi="Cambria Math" w:cstheme="minorBidi"/>
                <w:szCs w:val="24"/>
                <w:lang w:val="en-US"/>
              </w:rPr>
            </m:ctrlPr>
          </m:fPr>
          <m:num>
            <m:r>
              <m:rPr>
                <m:sty m:val="p"/>
              </m:rPr>
              <w:rPr>
                <w:rFonts w:ascii="Cambria Math" w:hAnsi="Cambria Math"/>
                <w:lang w:val="en-US"/>
              </w:rPr>
              <m:t>2</m:t>
            </m:r>
            <m:sSub>
              <m:sSubPr>
                <m:ctrlPr>
                  <w:rPr>
                    <w:rFonts w:ascii="Cambria Math" w:eastAsiaTheme="minorHAnsi" w:hAnsi="Cambria Math" w:cstheme="minorBidi"/>
                    <w:szCs w:val="24"/>
                    <w:lang w:val="en-US"/>
                  </w:rPr>
                </m:ctrlPr>
              </m:sSubPr>
              <m:e>
                <m:r>
                  <w:rPr>
                    <w:rFonts w:ascii="Cambria Math" w:hAnsi="Cambria Math"/>
                    <w:lang w:val="en-US"/>
                  </w:rPr>
                  <m:t>B</m:t>
                </m:r>
              </m:e>
              <m:sub>
                <m:sSub>
                  <m:sSubPr>
                    <m:ctrlPr>
                      <w:rPr>
                        <w:rFonts w:ascii="Cambria Math" w:eastAsiaTheme="minorHAnsi" w:hAnsi="Cambria Math" w:cstheme="minorBidi"/>
                        <w:szCs w:val="24"/>
                        <w:lang w:val="en-US"/>
                      </w:rPr>
                    </m:ctrlPr>
                  </m:sSubPr>
                  <m:e>
                    <m:r>
                      <w:rPr>
                        <w:rFonts w:ascii="Cambria Math" w:hAnsi="Cambria Math"/>
                        <w:lang w:val="en-US"/>
                      </w:rPr>
                      <m:t>S</m:t>
                    </m:r>
                  </m:e>
                  <m:sub>
                    <m:r>
                      <w:rPr>
                        <w:rFonts w:ascii="Cambria Math" w:hAnsi="Cambria Math"/>
                        <w:lang w:val="en-US"/>
                      </w:rPr>
                      <m:t>in</m:t>
                    </m:r>
                  </m:sub>
                </m:sSub>
              </m:sub>
            </m:sSub>
          </m:num>
          <m:den>
            <m:sSub>
              <m:sSubPr>
                <m:ctrlPr>
                  <w:rPr>
                    <w:rFonts w:ascii="Cambria Math" w:eastAsiaTheme="minorHAnsi" w:hAnsi="Cambria Math" w:cstheme="minorBidi"/>
                    <w:szCs w:val="24"/>
                    <w:lang w:val="en-US"/>
                  </w:rPr>
                </m:ctrlPr>
              </m:sSubPr>
              <m:e>
                <m:r>
                  <w:rPr>
                    <w:rFonts w:ascii="Cambria Math" w:hAnsi="Cambria Math"/>
                    <w:lang w:val="en-US"/>
                  </w:rPr>
                  <m:t>R</m:t>
                </m:r>
              </m:e>
              <m:sub>
                <m:r>
                  <w:rPr>
                    <w:rFonts w:ascii="Cambria Math" w:hAnsi="Cambria Math"/>
                    <w:lang w:val="en-US"/>
                  </w:rPr>
                  <m:t>S</m:t>
                </m:r>
              </m:sub>
            </m:sSub>
          </m:den>
        </m:f>
        <m:r>
          <m:rPr>
            <m:sty m:val="p"/>
          </m:rPr>
          <w:rPr>
            <w:rFonts w:ascii="Cambria Math" w:hAnsi="Cambria Math"/>
            <w:lang w:val="en-US"/>
          </w:rPr>
          <m:t>=</m:t>
        </m:r>
        <m:f>
          <m:fPr>
            <m:ctrlPr>
              <w:rPr>
                <w:rFonts w:ascii="Cambria Math" w:hAnsi="Cambria Math" w:cstheme="minorBidi"/>
                <w:szCs w:val="24"/>
                <w:lang w:val="en-US"/>
              </w:rPr>
            </m:ctrlPr>
          </m:fPr>
          <m:num>
            <m:r>
              <m:rPr>
                <m:sty m:val="p"/>
              </m:rPr>
              <w:rPr>
                <w:rFonts w:ascii="Cambria Math" w:hAnsi="Cambria Math"/>
                <w:lang w:val="en-US"/>
              </w:rPr>
              <m:t>33.6</m:t>
            </m:r>
          </m:num>
          <m:den>
            <m:r>
              <m:rPr>
                <m:sty m:val="p"/>
              </m:rPr>
              <w:rPr>
                <w:rFonts w:ascii="Cambria Math" w:hAnsi="Cambria Math"/>
                <w:lang w:val="en-US"/>
              </w:rPr>
              <m:t>2.1</m:t>
            </m:r>
          </m:den>
        </m:f>
        <m:r>
          <m:rPr>
            <m:sty m:val="p"/>
          </m:rPr>
          <w:rPr>
            <w:rFonts w:ascii="Cambria Math" w:hAnsi="Cambria Math"/>
            <w:lang w:val="en-US"/>
          </w:rPr>
          <m:t>=16</m:t>
        </m:r>
      </m:oMath>
    </w:p>
    <w:p w14:paraId="0D06C3BA" w14:textId="77777777" w:rsidR="00D553BC" w:rsidRPr="002A5028" w:rsidRDefault="00D553BC" w:rsidP="00D553BC">
      <w:pPr>
        <w:rPr>
          <w:lang w:val="en-US" w:bidi="he-IL"/>
        </w:rPr>
      </w:pPr>
      <w:r w:rsidRPr="009D08D2">
        <w:rPr>
          <w:lang w:val="en-US" w:bidi="he-IL"/>
        </w:rPr>
        <w:lastRenderedPageBreak/>
        <w:t xml:space="preserve">A PG of 16 corresponds to 12.0 </w:t>
      </w:r>
      <w:proofErr w:type="spellStart"/>
      <w:r w:rsidRPr="009D08D2">
        <w:rPr>
          <w:lang w:val="en-US" w:bidi="he-IL"/>
        </w:rPr>
        <w:t>dB.</w:t>
      </w:r>
      <w:proofErr w:type="spellEnd"/>
      <w:r w:rsidRPr="009D08D2">
        <w:rPr>
          <w:lang w:val="en-US" w:bidi="he-IL"/>
        </w:rPr>
        <w:t xml:space="preserve"> When the</w:t>
      </w:r>
      <w:r w:rsidRPr="002A5028">
        <w:rPr>
          <w:lang w:val="en-US" w:bidi="he-IL"/>
        </w:rPr>
        <w:t xml:space="preserve"> PG of 12.0 dB is combined with the </w:t>
      </w:r>
      <w:r w:rsidRPr="002A5028">
        <w:rPr>
          <w:i/>
          <w:iCs/>
          <w:lang w:val="en-US" w:bidi="he-IL"/>
        </w:rPr>
        <w:t>E</w:t>
      </w:r>
      <w:r w:rsidRPr="002A5028">
        <w:rPr>
          <w:i/>
          <w:iCs/>
          <w:vertAlign w:val="subscript"/>
          <w:lang w:val="en-US" w:bidi="he-IL"/>
        </w:rPr>
        <w:t>s</w:t>
      </w:r>
      <w:r w:rsidRPr="002A5028">
        <w:rPr>
          <w:i/>
          <w:iCs/>
          <w:lang w:val="en-US" w:bidi="he-IL"/>
        </w:rPr>
        <w:t>/N</w:t>
      </w:r>
      <w:r w:rsidRPr="002A5028">
        <w:rPr>
          <w:vertAlign w:val="subscript"/>
          <w:lang w:val="en-US" w:bidi="he-IL"/>
        </w:rPr>
        <w:t>0</w:t>
      </w:r>
      <w:r w:rsidRPr="002A5028">
        <w:rPr>
          <w:lang w:val="en-US" w:bidi="he-IL"/>
        </w:rPr>
        <w:t xml:space="preserve"> threshold of –1.5 dB for waveform </w:t>
      </w:r>
      <w:r w:rsidRPr="002A5028">
        <w:rPr>
          <w:i/>
          <w:lang w:val="en-US" w:bidi="he-IL"/>
        </w:rPr>
        <w:t xml:space="preserve">1 </w:t>
      </w:r>
      <w:r w:rsidRPr="002A5028">
        <w:rPr>
          <w:lang w:val="en-US" w:bidi="he-IL"/>
        </w:rPr>
        <w:t xml:space="preserve">the result is a required </w:t>
      </w:r>
      <w:r w:rsidRPr="002A5028">
        <w:rPr>
          <w:i/>
          <w:iCs/>
          <w:lang w:val="en-US" w:bidi="he-IL"/>
        </w:rPr>
        <w:t>C/(N+I)</w:t>
      </w:r>
      <w:r w:rsidRPr="002A5028">
        <w:rPr>
          <w:lang w:val="en-US" w:bidi="he-IL"/>
        </w:rPr>
        <w:t xml:space="preserve"> threshold of –13.5. dB:</w:t>
      </w:r>
    </w:p>
    <w:p w14:paraId="578F7DAD" w14:textId="77777777" w:rsidR="00D553BC" w:rsidRPr="0023497D" w:rsidRDefault="00D553BC" w:rsidP="00D553BC">
      <w:pPr>
        <w:pStyle w:val="Equation"/>
        <w:rPr>
          <w:lang w:val="de-CH" w:bidi="he-IL"/>
        </w:rPr>
      </w:pPr>
      <w:r w:rsidRPr="002A5028">
        <w:rPr>
          <w:lang w:val="en-US" w:bidi="he-IL"/>
        </w:rPr>
        <w:tab/>
      </w:r>
      <w:r w:rsidRPr="002A5028">
        <w:rPr>
          <w:lang w:val="en-US" w:bidi="he-IL"/>
        </w:rPr>
        <w:tab/>
      </w:r>
      <m:oMath>
        <m:f>
          <m:fPr>
            <m:ctrlPr>
              <w:rPr>
                <w:rFonts w:ascii="Cambria Math" w:hAnsi="Cambria Math"/>
                <w:lang w:val="en-US" w:bidi="he-IL"/>
              </w:rPr>
            </m:ctrlPr>
          </m:fPr>
          <m:num>
            <m:r>
              <w:rPr>
                <w:rFonts w:ascii="Cambria Math" w:hAnsi="Cambria Math"/>
                <w:lang w:val="en-US" w:bidi="he-IL"/>
              </w:rPr>
              <m:t>C</m:t>
            </m:r>
          </m:num>
          <m:den>
            <m:r>
              <w:rPr>
                <w:rFonts w:ascii="Cambria Math" w:hAnsi="Cambria Math"/>
                <w:lang w:val="en-US" w:bidi="he-IL"/>
              </w:rPr>
              <m:t>N</m:t>
            </m:r>
            <m:r>
              <m:rPr>
                <m:sty m:val="p"/>
              </m:rPr>
              <w:rPr>
                <w:rFonts w:ascii="Cambria Math" w:hAnsi="Cambria Math"/>
                <w:lang w:val="de-CH" w:bidi="he-IL"/>
              </w:rPr>
              <m:t>+</m:t>
            </m:r>
            <m:r>
              <w:rPr>
                <w:rFonts w:ascii="Cambria Math" w:hAnsi="Cambria Math"/>
                <w:lang w:val="en-US" w:bidi="he-IL"/>
              </w:rPr>
              <m:t>I</m:t>
            </m:r>
          </m:den>
        </m:f>
        <m:r>
          <m:rPr>
            <m:sty m:val="p"/>
          </m:rPr>
          <w:rPr>
            <w:rFonts w:ascii="Cambria Math" w:hAnsi="Cambria Math"/>
            <w:lang w:val="de-CH" w:bidi="he-IL"/>
          </w:rPr>
          <m:t>=</m:t>
        </m:r>
        <m:f>
          <m:fPr>
            <m:ctrlPr>
              <w:rPr>
                <w:rFonts w:ascii="Cambria Math" w:hAnsi="Cambria Math"/>
                <w:lang w:val="en-US" w:bidi="he-IL"/>
              </w:rPr>
            </m:ctrlPr>
          </m:fPr>
          <m:num>
            <m:sSub>
              <m:sSubPr>
                <m:ctrlPr>
                  <w:rPr>
                    <w:rFonts w:ascii="Cambria Math" w:hAnsi="Cambria Math"/>
                    <w:lang w:val="en-US" w:bidi="he-IL"/>
                  </w:rPr>
                </m:ctrlPr>
              </m:sSubPr>
              <m:e>
                <m:r>
                  <w:rPr>
                    <w:rFonts w:ascii="Cambria Math" w:hAnsi="Cambria Math"/>
                    <w:lang w:val="en-US" w:bidi="he-IL"/>
                  </w:rPr>
                  <m:t>E</m:t>
                </m:r>
              </m:e>
              <m:sub>
                <m:r>
                  <w:rPr>
                    <w:rFonts w:ascii="Cambria Math" w:hAnsi="Cambria Math"/>
                    <w:lang w:val="en-US" w:bidi="he-IL"/>
                  </w:rPr>
                  <m:t>s</m:t>
                </m:r>
              </m:sub>
            </m:sSub>
          </m:num>
          <m:den>
            <m:sSub>
              <m:sSubPr>
                <m:ctrlPr>
                  <w:rPr>
                    <w:rFonts w:ascii="Cambria Math" w:hAnsi="Cambria Math"/>
                    <w:lang w:val="en-US" w:bidi="he-IL"/>
                  </w:rPr>
                </m:ctrlPr>
              </m:sSubPr>
              <m:e>
                <m:r>
                  <w:rPr>
                    <w:rFonts w:ascii="Cambria Math" w:hAnsi="Cambria Math"/>
                    <w:lang w:val="en-US" w:bidi="he-IL"/>
                  </w:rPr>
                  <m:t>N</m:t>
                </m:r>
              </m:e>
              <m:sub>
                <m:r>
                  <m:rPr>
                    <m:sty m:val="p"/>
                  </m:rPr>
                  <w:rPr>
                    <w:rFonts w:ascii="Cambria Math" w:hAnsi="Cambria Math"/>
                    <w:lang w:val="de-CH" w:bidi="he-IL"/>
                  </w:rPr>
                  <m:t>0</m:t>
                </m:r>
              </m:sub>
            </m:sSub>
          </m:den>
        </m:f>
        <m:r>
          <m:rPr>
            <m:sty m:val="p"/>
          </m:rPr>
          <w:rPr>
            <w:rFonts w:ascii="Cambria Math" w:hAnsi="Cambria Math"/>
            <w:lang w:val="de-CH" w:bidi="he-IL"/>
          </w:rPr>
          <m:t>-</m:t>
        </m:r>
        <m:r>
          <w:rPr>
            <w:rFonts w:ascii="Cambria Math" w:hAnsi="Cambria Math"/>
            <w:lang w:val="en-US" w:bidi="he-IL"/>
          </w:rPr>
          <m:t>PG</m:t>
        </m:r>
        <m:r>
          <m:rPr>
            <m:sty m:val="p"/>
          </m:rPr>
          <w:rPr>
            <w:rFonts w:ascii="Cambria Math" w:hAnsi="Cambria Math"/>
            <w:lang w:val="de-CH" w:bidi="he-IL"/>
          </w:rPr>
          <m:t xml:space="preserve">=-1.5 </m:t>
        </m:r>
        <m:r>
          <m:rPr>
            <m:nor/>
          </m:rPr>
          <w:rPr>
            <w:lang w:val="de-CH" w:bidi="he-IL"/>
          </w:rPr>
          <m:t>dB</m:t>
        </m:r>
        <m:r>
          <m:rPr>
            <m:sty m:val="p"/>
          </m:rPr>
          <w:rPr>
            <w:rFonts w:ascii="Cambria Math" w:hAnsi="Cambria Math"/>
            <w:lang w:val="de-CH" w:bidi="he-IL"/>
          </w:rPr>
          <m:t xml:space="preserve">-12.0 </m:t>
        </m:r>
        <m:r>
          <m:rPr>
            <m:nor/>
          </m:rPr>
          <w:rPr>
            <w:lang w:val="de-CH" w:bidi="he-IL"/>
          </w:rPr>
          <m:t>dB</m:t>
        </m:r>
        <m:r>
          <m:rPr>
            <m:sty m:val="p"/>
          </m:rPr>
          <w:rPr>
            <w:rFonts w:ascii="Cambria Math" w:hAnsi="Cambria Math"/>
            <w:lang w:val="de-CH" w:bidi="he-IL"/>
          </w:rPr>
          <m:t xml:space="preserve">=-13.5 </m:t>
        </m:r>
        <m:r>
          <m:rPr>
            <m:nor/>
          </m:rPr>
          <w:rPr>
            <w:lang w:val="de-CH" w:bidi="he-IL"/>
          </w:rPr>
          <m:t>dB</m:t>
        </m:r>
      </m:oMath>
    </w:p>
    <w:p w14:paraId="36D53E26" w14:textId="77777777" w:rsidR="00D553BC" w:rsidRPr="002A5028" w:rsidRDefault="00D553BC" w:rsidP="00D553BC">
      <w:pPr>
        <w:pStyle w:val="FigureNo"/>
        <w:rPr>
          <w:lang w:val="en-US"/>
        </w:rPr>
      </w:pPr>
      <w:r w:rsidRPr="002A5028">
        <w:rPr>
          <w:lang w:val="en-US"/>
        </w:rPr>
        <w:t>Figure 11</w:t>
      </w:r>
    </w:p>
    <w:p w14:paraId="2DBE0BA7" w14:textId="77777777" w:rsidR="00D553BC" w:rsidRPr="002A5028" w:rsidRDefault="00D553BC" w:rsidP="003D39C9">
      <w:pPr>
        <w:pStyle w:val="Figuretitle"/>
      </w:pPr>
      <w:r w:rsidRPr="002A5028">
        <w:t xml:space="preserve">Estimated symbol energy to noise density ratio threshold after de-spreading) versus packet error ratio for a quadrature phase shift keying modulated carrier using turbo forward error correction coding according to </w:t>
      </w:r>
      <w:r w:rsidRPr="002A5028">
        <w:rPr>
          <w:i/>
        </w:rPr>
        <w:t>ETSI EN 302 583 (V1.2.1) – Digital Video Broadcasting (DVB); Framing Structure, channel coding and modulation for Satellite Services to Handheld devices (SH) below 3 GHz</w:t>
      </w:r>
      <w:r w:rsidRPr="002A5028">
        <w:t>.</w:t>
      </w:r>
    </w:p>
    <w:p w14:paraId="6ED1C2F5" w14:textId="77777777" w:rsidR="00D553BC" w:rsidRPr="002A5028" w:rsidRDefault="00D553BC" w:rsidP="003D39C9">
      <w:pPr>
        <w:pStyle w:val="Figure"/>
        <w:rPr>
          <w:lang w:bidi="he-IL"/>
        </w:rPr>
      </w:pPr>
      <w:r w:rsidRPr="002A5028">
        <w:rPr>
          <w:noProof/>
          <w:lang w:eastAsia="en-GB"/>
        </w:rPr>
        <w:drawing>
          <wp:inline distT="0" distB="0" distL="0" distR="0" wp14:anchorId="5B4149EB" wp14:editId="72BD9A7A">
            <wp:extent cx="6120765" cy="4592955"/>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R_r14_88bits.emf"/>
                    <pic:cNvPicPr/>
                  </pic:nvPicPr>
                  <pic:blipFill>
                    <a:blip r:embed="rId11">
                      <a:extLst>
                        <a:ext uri="{28A0092B-C50C-407E-A947-70E740481C1C}">
                          <a14:useLocalDpi xmlns:a14="http://schemas.microsoft.com/office/drawing/2010/main" val="0"/>
                        </a:ext>
                      </a:extLst>
                    </a:blip>
                    <a:stretch>
                      <a:fillRect/>
                    </a:stretch>
                  </pic:blipFill>
                  <pic:spPr>
                    <a:xfrm>
                      <a:off x="0" y="0"/>
                      <a:ext cx="6120765" cy="4592955"/>
                    </a:xfrm>
                    <a:prstGeom prst="rect">
                      <a:avLst/>
                    </a:prstGeom>
                  </pic:spPr>
                </pic:pic>
              </a:graphicData>
            </a:graphic>
          </wp:inline>
        </w:drawing>
      </w:r>
    </w:p>
    <w:p w14:paraId="0031212D" w14:textId="77777777" w:rsidR="00D553BC" w:rsidRPr="002A5028" w:rsidRDefault="00D553BC" w:rsidP="00D553BC">
      <w:pPr>
        <w:rPr>
          <w:lang w:val="en-US" w:bidi="he-IL"/>
        </w:rPr>
      </w:pPr>
      <w:r w:rsidRPr="002A5028">
        <w:rPr>
          <w:lang w:val="en-US" w:bidi="he-IL"/>
        </w:rPr>
        <w:t xml:space="preserve">Furthermore, according to Figure 12, a QPSK modulated carrier with FEC code rate of ¼ has an estimated </w:t>
      </w:r>
      <w:r w:rsidRPr="002A5028">
        <w:rPr>
          <w:i/>
          <w:iCs/>
          <w:lang w:val="en-US" w:bidi="he-IL"/>
        </w:rPr>
        <w:t>E</w:t>
      </w:r>
      <w:r w:rsidRPr="002A5028">
        <w:rPr>
          <w:vertAlign w:val="subscript"/>
          <w:lang w:val="en-US" w:bidi="he-IL"/>
        </w:rPr>
        <w:t>s</w:t>
      </w:r>
      <w:r w:rsidRPr="002A5028">
        <w:rPr>
          <w:lang w:val="en-US" w:bidi="he-IL"/>
        </w:rPr>
        <w:t>/</w:t>
      </w:r>
      <w:r w:rsidRPr="002A5028">
        <w:rPr>
          <w:i/>
          <w:iCs/>
          <w:lang w:val="en-US" w:bidi="he-IL"/>
        </w:rPr>
        <w:t>N</w:t>
      </w:r>
      <w:r w:rsidRPr="002A5028">
        <w:rPr>
          <w:vertAlign w:val="subscript"/>
          <w:lang w:val="en-US" w:bidi="he-IL"/>
        </w:rPr>
        <w:t>0</w:t>
      </w:r>
      <w:r w:rsidRPr="002A5028">
        <w:rPr>
          <w:lang w:val="en-US" w:bidi="he-IL"/>
        </w:rPr>
        <w:t xml:space="preserve"> threshold of -0.3 dB for a bit error ratio (BER) of 10</w:t>
      </w:r>
      <w:r w:rsidRPr="002A5028">
        <w:rPr>
          <w:vertAlign w:val="superscript"/>
          <w:lang w:val="en-US" w:bidi="he-IL"/>
        </w:rPr>
        <w:t>-5</w:t>
      </w:r>
      <w:r w:rsidRPr="002A5028">
        <w:rPr>
          <w:lang w:val="en-US" w:bidi="he-IL"/>
        </w:rPr>
        <w:t>. This estimated threshold is based on simulations carried out based on an Additive White Gaussian Channel model. In addition, this result has been performed using packets of 88 information bits.</w:t>
      </w:r>
    </w:p>
    <w:p w14:paraId="77D26BAC" w14:textId="77777777" w:rsidR="00D553BC" w:rsidRPr="002A5028" w:rsidRDefault="00D553BC" w:rsidP="00D553BC">
      <w:pPr>
        <w:pStyle w:val="FigureNo"/>
        <w:rPr>
          <w:lang w:val="en-US"/>
        </w:rPr>
      </w:pPr>
      <w:r w:rsidRPr="002A5028">
        <w:rPr>
          <w:lang w:val="en-US"/>
        </w:rPr>
        <w:lastRenderedPageBreak/>
        <w:t>Figure 12</w:t>
      </w:r>
    </w:p>
    <w:p w14:paraId="5E79ABC1" w14:textId="77777777" w:rsidR="00D553BC" w:rsidRPr="002A5028" w:rsidRDefault="00D553BC" w:rsidP="003D39C9">
      <w:pPr>
        <w:pStyle w:val="Figuretitle"/>
      </w:pPr>
      <w:r w:rsidRPr="002A5028">
        <w:t>Estimated symbol energy to noise density ratio threshold after de-spreading versus bit error rate for a quadrature phase shift keying modulated carrier using turbo forward error correction coding [RD1].</w:t>
      </w:r>
    </w:p>
    <w:p w14:paraId="7CBF0684" w14:textId="77777777" w:rsidR="00D553BC" w:rsidRPr="002A5028" w:rsidRDefault="00D553BC" w:rsidP="003D39C9">
      <w:pPr>
        <w:pStyle w:val="Figure"/>
      </w:pPr>
      <w:r w:rsidRPr="002A5028">
        <w:rPr>
          <w:noProof/>
          <w:lang w:eastAsia="en-GB"/>
        </w:rPr>
        <w:drawing>
          <wp:inline distT="0" distB="0" distL="0" distR="0" wp14:anchorId="6EDC3FEA" wp14:editId="128CEF1E">
            <wp:extent cx="5526000" cy="4147200"/>
            <wp:effectExtent l="0" t="0" r="0" b="5715"/>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_r14_88bits.emf"/>
                    <pic:cNvPicPr/>
                  </pic:nvPicPr>
                  <pic:blipFill>
                    <a:blip r:embed="rId12">
                      <a:extLst>
                        <a:ext uri="{28A0092B-C50C-407E-A947-70E740481C1C}">
                          <a14:useLocalDpi xmlns:a14="http://schemas.microsoft.com/office/drawing/2010/main" val="0"/>
                        </a:ext>
                      </a:extLst>
                    </a:blip>
                    <a:stretch>
                      <a:fillRect/>
                    </a:stretch>
                  </pic:blipFill>
                  <pic:spPr>
                    <a:xfrm>
                      <a:off x="0" y="0"/>
                      <a:ext cx="5526000" cy="4147200"/>
                    </a:xfrm>
                    <a:prstGeom prst="rect">
                      <a:avLst/>
                    </a:prstGeom>
                  </pic:spPr>
                </pic:pic>
              </a:graphicData>
            </a:graphic>
          </wp:inline>
        </w:drawing>
      </w:r>
    </w:p>
    <w:p w14:paraId="4769FC60" w14:textId="77777777" w:rsidR="00D553BC" w:rsidRPr="002A5028" w:rsidRDefault="00D553BC" w:rsidP="00D553BC">
      <w:pPr>
        <w:rPr>
          <w:lang w:val="en-US" w:bidi="he-IL"/>
        </w:rPr>
      </w:pPr>
      <w:r w:rsidRPr="002A5028">
        <w:rPr>
          <w:lang w:val="en-US" w:eastAsia="fr-FR"/>
        </w:rPr>
        <w:t>RD2 report shows performance results for the same family of turbo codes and the same FEC rate, but with different information block size of 1</w:t>
      </w:r>
      <w:r>
        <w:rPr>
          <w:lang w:val="en-US" w:eastAsia="fr-FR"/>
        </w:rPr>
        <w:t> </w:t>
      </w:r>
      <w:r w:rsidRPr="002A5028">
        <w:rPr>
          <w:lang w:val="en-US" w:eastAsia="fr-FR"/>
        </w:rPr>
        <w:t xml:space="preserve">784 bits. </w:t>
      </w:r>
      <w:r w:rsidRPr="002A5028">
        <w:rPr>
          <w:lang w:val="en-US" w:bidi="he-IL"/>
        </w:rPr>
        <w:t xml:space="preserve">Figure 7.6 in RD2, presents </w:t>
      </w:r>
      <w:proofErr w:type="gramStart"/>
      <w:r w:rsidRPr="002A5028">
        <w:rPr>
          <w:lang w:val="en-US" w:bidi="he-IL"/>
        </w:rPr>
        <w:t>a</w:t>
      </w:r>
      <w:proofErr w:type="gramEnd"/>
      <w:r w:rsidRPr="002A5028">
        <w:rPr>
          <w:lang w:val="en-US" w:bidi="he-IL"/>
        </w:rPr>
        <w:t xml:space="preserve"> </w:t>
      </w:r>
      <w:r w:rsidRPr="0013428D">
        <w:rPr>
          <w:i/>
          <w:iCs/>
          <w:lang w:val="en-US" w:bidi="he-IL"/>
        </w:rPr>
        <w:t>E</w:t>
      </w:r>
      <w:r w:rsidRPr="0013428D">
        <w:rPr>
          <w:i/>
          <w:iCs/>
          <w:vertAlign w:val="subscript"/>
          <w:lang w:val="en-US" w:bidi="he-IL"/>
        </w:rPr>
        <w:t>b</w:t>
      </w:r>
      <w:r w:rsidRPr="0013428D">
        <w:rPr>
          <w:i/>
          <w:iCs/>
          <w:lang w:val="en-US" w:bidi="he-IL"/>
        </w:rPr>
        <w:t>/N</w:t>
      </w:r>
      <w:r w:rsidRPr="002A5028">
        <w:rPr>
          <w:vertAlign w:val="subscript"/>
          <w:lang w:val="en-US" w:bidi="he-IL"/>
        </w:rPr>
        <w:t>0</w:t>
      </w:r>
      <w:r w:rsidRPr="002A5028">
        <w:rPr>
          <w:lang w:val="en-US" w:bidi="he-IL"/>
        </w:rPr>
        <w:t xml:space="preserve"> value of 0.55 dB for a bit error ratio (BER) of 10</w:t>
      </w:r>
      <w:r w:rsidRPr="002A5028">
        <w:rPr>
          <w:vertAlign w:val="superscript"/>
          <w:lang w:val="en-US" w:bidi="he-IL"/>
        </w:rPr>
        <w:t>-5</w:t>
      </w:r>
      <w:r w:rsidRPr="002A5028">
        <w:rPr>
          <w:lang w:val="en-US" w:bidi="he-IL"/>
        </w:rPr>
        <w:t>. Using the following formula:</w:t>
      </w:r>
    </w:p>
    <w:p w14:paraId="4803C39E" w14:textId="77777777" w:rsidR="00D553BC" w:rsidRPr="0023497D" w:rsidRDefault="00D553BC" w:rsidP="00D553BC">
      <w:pPr>
        <w:pStyle w:val="Equation"/>
        <w:rPr>
          <w:lang w:val="en-US" w:eastAsia="zh-CN"/>
        </w:rPr>
      </w:pPr>
      <w:r w:rsidRPr="002A5028">
        <w:rPr>
          <w:lang w:val="en-US" w:eastAsia="zh-CN"/>
        </w:rPr>
        <w:tab/>
      </w:r>
      <w:r w:rsidRPr="002A5028">
        <w:rPr>
          <w:lang w:val="en-US" w:eastAsia="zh-CN"/>
        </w:rPr>
        <w:tab/>
      </w:r>
      <w:r w:rsidRPr="0023497D">
        <w:rPr>
          <w:i/>
          <w:iCs/>
          <w:lang w:val="en-US" w:eastAsia="zh-CN"/>
        </w:rPr>
        <w:t>E</w:t>
      </w:r>
      <w:r w:rsidRPr="0023497D">
        <w:rPr>
          <w:i/>
          <w:iCs/>
          <w:vertAlign w:val="subscript"/>
          <w:lang w:val="en-US" w:eastAsia="zh-CN"/>
        </w:rPr>
        <w:t>s</w:t>
      </w:r>
      <w:r w:rsidRPr="0023497D">
        <w:rPr>
          <w:i/>
          <w:iCs/>
          <w:lang w:val="en-US" w:eastAsia="zh-CN"/>
        </w:rPr>
        <w:t>/N</w:t>
      </w:r>
      <w:r w:rsidRPr="0023497D">
        <w:rPr>
          <w:vertAlign w:val="subscript"/>
          <w:lang w:val="en-US" w:eastAsia="zh-CN"/>
        </w:rPr>
        <w:t>0</w:t>
      </w:r>
      <w:r w:rsidRPr="0023497D">
        <w:rPr>
          <w:lang w:val="en-US" w:eastAsia="zh-CN"/>
        </w:rPr>
        <w:t xml:space="preserve"> (dB) = </w:t>
      </w:r>
      <w:r w:rsidRPr="0023497D">
        <w:rPr>
          <w:i/>
          <w:iCs/>
          <w:lang w:val="en-US" w:eastAsia="zh-CN"/>
        </w:rPr>
        <w:t>E</w:t>
      </w:r>
      <w:r w:rsidRPr="0023497D">
        <w:rPr>
          <w:i/>
          <w:iCs/>
          <w:vertAlign w:val="subscript"/>
          <w:lang w:val="en-US" w:eastAsia="zh-CN"/>
        </w:rPr>
        <w:t>b</w:t>
      </w:r>
      <w:r w:rsidRPr="0023497D">
        <w:rPr>
          <w:i/>
          <w:iCs/>
          <w:lang w:val="en-US" w:eastAsia="zh-CN"/>
        </w:rPr>
        <w:t>/N</w:t>
      </w:r>
      <w:r w:rsidRPr="0023497D">
        <w:rPr>
          <w:vertAlign w:val="subscript"/>
          <w:lang w:val="en-US" w:eastAsia="zh-CN"/>
        </w:rPr>
        <w:t>0</w:t>
      </w:r>
      <w:r w:rsidRPr="0023497D">
        <w:rPr>
          <w:lang w:val="en-US" w:eastAsia="zh-CN"/>
        </w:rPr>
        <w:t xml:space="preserve"> (dB) + </w:t>
      </w:r>
      <w:r w:rsidRPr="0023497D">
        <w:rPr>
          <w:b/>
          <w:bCs/>
          <w:lang w:val="en-US" w:eastAsia="zh-CN"/>
        </w:rPr>
        <w:t xml:space="preserve">10* </w:t>
      </w:r>
      <w:r w:rsidRPr="0023497D">
        <w:rPr>
          <w:lang w:val="en-US" w:eastAsia="zh-CN"/>
        </w:rPr>
        <w:t>log10 (</w:t>
      </w:r>
      <w:r w:rsidRPr="0023497D">
        <w:rPr>
          <w:i/>
          <w:iCs/>
          <w:lang w:val="en-US" w:eastAsia="zh-CN"/>
        </w:rPr>
        <w:t>k/N</w:t>
      </w:r>
      <w:r w:rsidRPr="0023497D">
        <w:rPr>
          <w:lang w:val="en-US" w:eastAsia="zh-CN"/>
        </w:rPr>
        <w:t xml:space="preserve"> * </w:t>
      </w:r>
      <w:r w:rsidRPr="0023497D">
        <w:rPr>
          <w:i/>
          <w:iCs/>
          <w:lang w:val="en-US" w:eastAsia="zh-CN"/>
        </w:rPr>
        <w:t>m</w:t>
      </w:r>
      <w:r w:rsidRPr="0023497D">
        <w:rPr>
          <w:lang w:val="en-US" w:eastAsia="zh-CN"/>
        </w:rPr>
        <w:t>)</w:t>
      </w:r>
    </w:p>
    <w:p w14:paraId="53746EF2" w14:textId="77777777" w:rsidR="00D553BC" w:rsidRPr="002A5028" w:rsidRDefault="00D553BC" w:rsidP="00D553BC">
      <w:pPr>
        <w:rPr>
          <w:lang w:val="en-US" w:eastAsia="zh-CN"/>
        </w:rPr>
      </w:pPr>
      <w:r w:rsidRPr="002A5028">
        <w:rPr>
          <w:lang w:val="en-US" w:eastAsia="zh-CN"/>
        </w:rPr>
        <w:t xml:space="preserve">With </w:t>
      </w:r>
      <w:r w:rsidRPr="0013428D">
        <w:rPr>
          <w:i/>
          <w:iCs/>
          <w:lang w:val="en-US" w:eastAsia="zh-CN"/>
        </w:rPr>
        <w:t>k/N</w:t>
      </w:r>
      <w:r w:rsidRPr="002A5028">
        <w:rPr>
          <w:lang w:val="en-US" w:eastAsia="zh-CN"/>
        </w:rPr>
        <w:t xml:space="preserve"> = code rate, </w:t>
      </w:r>
      <w:r w:rsidRPr="0013428D">
        <w:rPr>
          <w:i/>
          <w:iCs/>
          <w:lang w:val="en-US" w:eastAsia="zh-CN"/>
        </w:rPr>
        <w:t>m</w:t>
      </w:r>
      <w:r w:rsidRPr="002A5028">
        <w:rPr>
          <w:lang w:val="en-US" w:eastAsia="zh-CN"/>
        </w:rPr>
        <w:t xml:space="preserve"> = number of bits per symbol. In our case, </w:t>
      </w:r>
      <w:r w:rsidRPr="0013428D">
        <w:rPr>
          <w:i/>
          <w:iCs/>
          <w:lang w:val="en-US" w:eastAsia="zh-CN"/>
        </w:rPr>
        <w:t>k/N</w:t>
      </w:r>
      <w:r w:rsidRPr="002A5028">
        <w:rPr>
          <w:lang w:val="en-US" w:eastAsia="zh-CN"/>
        </w:rPr>
        <w:t xml:space="preserve"> = ¼ and </w:t>
      </w:r>
      <w:r w:rsidRPr="0013428D">
        <w:rPr>
          <w:i/>
          <w:iCs/>
          <w:lang w:val="en-US" w:eastAsia="zh-CN"/>
        </w:rPr>
        <w:t>m</w:t>
      </w:r>
      <w:r>
        <w:rPr>
          <w:lang w:val="en-US" w:eastAsia="zh-CN"/>
        </w:rPr>
        <w:t> </w:t>
      </w:r>
      <w:r w:rsidRPr="002A5028">
        <w:rPr>
          <w:lang w:val="en-US" w:eastAsia="zh-CN"/>
        </w:rPr>
        <w:t xml:space="preserve">= 2 (for a quadrature phase shift keying (QPSK) modulation, </w:t>
      </w:r>
      <w:r w:rsidRPr="0013428D">
        <w:rPr>
          <w:i/>
          <w:iCs/>
          <w:lang w:val="en-US" w:eastAsia="zh-CN"/>
        </w:rPr>
        <w:t>M</w:t>
      </w:r>
      <w:r w:rsidRPr="002A5028">
        <w:rPr>
          <w:lang w:val="en-US" w:eastAsia="zh-CN"/>
        </w:rPr>
        <w:t xml:space="preserve"> =2</w:t>
      </w:r>
      <w:r>
        <w:rPr>
          <w:lang w:val="en-US" w:eastAsia="zh-CN"/>
        </w:rPr>
        <w:t xml:space="preserve">, </w:t>
      </w:r>
      <w:r w:rsidRPr="0013428D">
        <w:rPr>
          <w:i/>
          <w:iCs/>
          <w:lang w:val="en-US" w:eastAsia="zh-CN"/>
        </w:rPr>
        <w:t>m</w:t>
      </w:r>
      <w:r w:rsidRPr="002A5028">
        <w:rPr>
          <w:lang w:val="en-US" w:eastAsia="zh-CN"/>
        </w:rPr>
        <w:t xml:space="preserve"> = 4). </w:t>
      </w:r>
    </w:p>
    <w:p w14:paraId="34D11EFE" w14:textId="77777777" w:rsidR="00D553BC" w:rsidRPr="002A5028" w:rsidRDefault="00D553BC" w:rsidP="00D553BC">
      <w:pPr>
        <w:tabs>
          <w:tab w:val="clear" w:pos="1134"/>
          <w:tab w:val="clear" w:pos="1871"/>
          <w:tab w:val="clear" w:pos="2268"/>
        </w:tabs>
        <w:overflowPunct/>
        <w:jc w:val="both"/>
        <w:textAlignment w:val="auto"/>
        <w:rPr>
          <w:szCs w:val="24"/>
          <w:lang w:val="en-US" w:eastAsia="zh-CN"/>
        </w:rPr>
      </w:pPr>
      <w:r w:rsidRPr="002A5028">
        <w:rPr>
          <w:szCs w:val="24"/>
          <w:lang w:val="en-US" w:eastAsia="zh-CN"/>
        </w:rPr>
        <w:t>Therefore, we have the following</w:t>
      </w:r>
    </w:p>
    <w:p w14:paraId="559ED163" w14:textId="77777777" w:rsidR="00D553BC" w:rsidRPr="002A5028" w:rsidRDefault="00D553BC" w:rsidP="00D553BC">
      <w:pPr>
        <w:pStyle w:val="Equation"/>
        <w:rPr>
          <w:lang w:val="en-US" w:eastAsia="zh-CN"/>
        </w:rPr>
      </w:pPr>
      <w:r w:rsidRPr="002A5028">
        <w:rPr>
          <w:lang w:val="en-US" w:eastAsia="zh-CN"/>
        </w:rPr>
        <w:tab/>
      </w:r>
      <w:r w:rsidRPr="002A5028">
        <w:rPr>
          <w:lang w:val="en-US" w:eastAsia="zh-CN"/>
        </w:rPr>
        <w:tab/>
      </w:r>
      <w:r w:rsidRPr="0013428D">
        <w:rPr>
          <w:i/>
          <w:iCs/>
          <w:lang w:val="en-US" w:eastAsia="zh-CN"/>
        </w:rPr>
        <w:t>E</w:t>
      </w:r>
      <w:r w:rsidRPr="0013428D">
        <w:rPr>
          <w:i/>
          <w:iCs/>
          <w:vertAlign w:val="subscript"/>
          <w:lang w:val="en-US" w:eastAsia="zh-CN"/>
        </w:rPr>
        <w:t>s</w:t>
      </w:r>
      <w:r w:rsidRPr="0013428D">
        <w:rPr>
          <w:i/>
          <w:iCs/>
          <w:lang w:val="en-US" w:eastAsia="zh-CN"/>
        </w:rPr>
        <w:t>/N</w:t>
      </w:r>
      <w:r w:rsidRPr="002A5028">
        <w:rPr>
          <w:vertAlign w:val="subscript"/>
          <w:lang w:val="en-US" w:eastAsia="zh-CN"/>
        </w:rPr>
        <w:t>0</w:t>
      </w:r>
      <w:r w:rsidRPr="002A5028">
        <w:rPr>
          <w:lang w:val="en-US" w:eastAsia="zh-CN"/>
        </w:rPr>
        <w:t xml:space="preserve"> = 0.55+10*log10 (1/4*2) = 0.55 </w:t>
      </w:r>
      <w:r>
        <w:rPr>
          <w:lang w:val="en-US" w:eastAsia="zh-CN"/>
        </w:rPr>
        <w:t>–</w:t>
      </w:r>
      <w:r w:rsidRPr="002A5028">
        <w:rPr>
          <w:lang w:val="en-US" w:eastAsia="zh-CN"/>
        </w:rPr>
        <w:t xml:space="preserve"> 3 = </w:t>
      </w:r>
      <w:r>
        <w:rPr>
          <w:lang w:val="en-US" w:eastAsia="zh-CN"/>
        </w:rPr>
        <w:t>–</w:t>
      </w:r>
      <w:r w:rsidRPr="002A5028">
        <w:rPr>
          <w:lang w:val="en-US" w:eastAsia="zh-CN"/>
        </w:rPr>
        <w:t xml:space="preserve">2.45 </w:t>
      </w:r>
      <w:proofErr w:type="spellStart"/>
      <w:r w:rsidRPr="002A5028">
        <w:rPr>
          <w:lang w:val="en-US" w:eastAsia="zh-CN"/>
        </w:rPr>
        <w:t>dB.</w:t>
      </w:r>
      <w:proofErr w:type="spellEnd"/>
    </w:p>
    <w:p w14:paraId="48D39802" w14:textId="77777777" w:rsidR="00D553BC" w:rsidRPr="002A5028" w:rsidRDefault="00D553BC" w:rsidP="00D553BC">
      <w:pPr>
        <w:rPr>
          <w:lang w:val="en-US" w:eastAsia="zh-CN"/>
        </w:rPr>
      </w:pPr>
      <w:r w:rsidRPr="002A5028">
        <w:rPr>
          <w:lang w:val="en-US" w:eastAsia="zh-CN"/>
        </w:rPr>
        <w:t xml:space="preserve">This result was derived from simulations using a larger number of bits per code block (blocks of 1 784 bits). </w:t>
      </w:r>
    </w:p>
    <w:p w14:paraId="787B64C8" w14:textId="77777777" w:rsidR="00D553BC" w:rsidRPr="002A5028" w:rsidRDefault="00D553BC" w:rsidP="00D553BC">
      <w:pPr>
        <w:rPr>
          <w:lang w:val="en-US" w:eastAsia="zh-CN"/>
        </w:rPr>
      </w:pPr>
      <w:r w:rsidRPr="002A5028">
        <w:rPr>
          <w:lang w:val="en-US" w:eastAsia="zh-CN"/>
        </w:rPr>
        <w:t xml:space="preserve">In Figure </w:t>
      </w:r>
      <w:r>
        <w:rPr>
          <w:lang w:val="en-US" w:eastAsia="zh-CN"/>
        </w:rPr>
        <w:t>12</w:t>
      </w:r>
      <w:r w:rsidRPr="002A5028">
        <w:rPr>
          <w:lang w:val="en-US" w:eastAsia="zh-CN"/>
        </w:rPr>
        <w:t xml:space="preserve"> (VDES simulation), the comparative </w:t>
      </w:r>
      <w:r w:rsidRPr="0013428D">
        <w:rPr>
          <w:i/>
          <w:iCs/>
          <w:lang w:val="en-US" w:eastAsia="zh-CN"/>
        </w:rPr>
        <w:t>E</w:t>
      </w:r>
      <w:r w:rsidRPr="0013428D">
        <w:rPr>
          <w:i/>
          <w:iCs/>
          <w:vertAlign w:val="subscript"/>
          <w:lang w:val="en-US" w:eastAsia="zh-CN"/>
        </w:rPr>
        <w:t>s</w:t>
      </w:r>
      <w:r w:rsidRPr="0013428D">
        <w:rPr>
          <w:i/>
          <w:iCs/>
          <w:lang w:val="en-US" w:eastAsia="zh-CN"/>
        </w:rPr>
        <w:t>/N</w:t>
      </w:r>
      <w:r w:rsidRPr="002A5028">
        <w:rPr>
          <w:vertAlign w:val="subscript"/>
          <w:lang w:val="en-US" w:eastAsia="zh-CN"/>
        </w:rPr>
        <w:t>0</w:t>
      </w:r>
      <w:r w:rsidRPr="002A5028">
        <w:rPr>
          <w:lang w:val="en-US" w:eastAsia="zh-CN"/>
        </w:rPr>
        <w:t xml:space="preserve"> requires -0.3 dB in order to achieve a BER of </w:t>
      </w:r>
      <w:r w:rsidRPr="002A5028">
        <w:rPr>
          <w:lang w:val="en-US" w:bidi="he-IL"/>
        </w:rPr>
        <w:t>10</w:t>
      </w:r>
      <w:r w:rsidRPr="002A5028">
        <w:rPr>
          <w:vertAlign w:val="superscript"/>
          <w:lang w:val="en-US" w:bidi="he-IL"/>
        </w:rPr>
        <w:t>-5</w:t>
      </w:r>
      <w:r w:rsidRPr="002A5028">
        <w:rPr>
          <w:lang w:val="en-US" w:eastAsia="zh-CN"/>
        </w:rPr>
        <w:t>. The 2.15 dB difference can be explained as below.</w:t>
      </w:r>
    </w:p>
    <w:p w14:paraId="30D6479D" w14:textId="77777777" w:rsidR="00D553BC" w:rsidRPr="002A5028" w:rsidRDefault="00D553BC" w:rsidP="00D553BC">
      <w:pPr>
        <w:rPr>
          <w:szCs w:val="24"/>
          <w:lang w:val="en-US" w:eastAsia="fr-FR"/>
        </w:rPr>
      </w:pPr>
      <w:r w:rsidRPr="002A5028">
        <w:rPr>
          <w:szCs w:val="24"/>
          <w:lang w:val="en-US" w:eastAsia="fr-FR"/>
        </w:rPr>
        <w:t xml:space="preserve">It is known that shortening the information block length would increase the required decoder </w:t>
      </w:r>
      <w:r w:rsidRPr="0013428D">
        <w:rPr>
          <w:i/>
          <w:iCs/>
          <w:szCs w:val="24"/>
          <w:lang w:val="en-US" w:eastAsia="fr-FR"/>
        </w:rPr>
        <w:t>E</w:t>
      </w:r>
      <w:r w:rsidRPr="0013428D">
        <w:rPr>
          <w:i/>
          <w:iCs/>
          <w:szCs w:val="24"/>
          <w:vertAlign w:val="subscript"/>
          <w:lang w:val="en-US" w:eastAsia="fr-FR"/>
        </w:rPr>
        <w:t>b</w:t>
      </w:r>
      <w:r w:rsidRPr="0013428D">
        <w:rPr>
          <w:i/>
          <w:iCs/>
          <w:szCs w:val="24"/>
          <w:lang w:val="en-US" w:eastAsia="fr-FR"/>
        </w:rPr>
        <w:t>/N</w:t>
      </w:r>
      <w:r w:rsidRPr="0013428D">
        <w:rPr>
          <w:i/>
          <w:iCs/>
          <w:szCs w:val="24"/>
          <w:vertAlign w:val="subscript"/>
          <w:lang w:val="en-US" w:eastAsia="fr-FR"/>
        </w:rPr>
        <w:t>o</w:t>
      </w:r>
      <w:r w:rsidRPr="002A5028">
        <w:rPr>
          <w:szCs w:val="24"/>
          <w:lang w:val="en-US" w:eastAsia="fr-FR"/>
        </w:rPr>
        <w:t xml:space="preserve"> threshold, as a penalty in the code performance. This penalty can be analytically computed (for example see Figure 2 in RD3). For code rate 1/4, reducing the block length from 1</w:t>
      </w:r>
      <w:r>
        <w:rPr>
          <w:szCs w:val="24"/>
          <w:lang w:val="en-US" w:eastAsia="fr-FR"/>
        </w:rPr>
        <w:t> </w:t>
      </w:r>
      <w:r w:rsidRPr="002A5028">
        <w:rPr>
          <w:szCs w:val="24"/>
          <w:lang w:val="en-US" w:eastAsia="fr-FR"/>
        </w:rPr>
        <w:t xml:space="preserve">784 bits to 88 bits would increase the required </w:t>
      </w:r>
      <w:r w:rsidRPr="0013428D">
        <w:rPr>
          <w:i/>
          <w:iCs/>
          <w:szCs w:val="24"/>
          <w:lang w:val="en-US" w:eastAsia="fr-FR"/>
        </w:rPr>
        <w:t>E</w:t>
      </w:r>
      <w:r w:rsidRPr="0013428D">
        <w:rPr>
          <w:i/>
          <w:iCs/>
          <w:szCs w:val="24"/>
          <w:vertAlign w:val="subscript"/>
          <w:lang w:val="en-US" w:eastAsia="fr-FR"/>
        </w:rPr>
        <w:t>b</w:t>
      </w:r>
      <w:r w:rsidRPr="0013428D">
        <w:rPr>
          <w:i/>
          <w:iCs/>
          <w:szCs w:val="24"/>
          <w:lang w:val="en-US" w:eastAsia="fr-FR"/>
        </w:rPr>
        <w:t>/N</w:t>
      </w:r>
      <w:r w:rsidRPr="0013428D">
        <w:rPr>
          <w:i/>
          <w:iCs/>
          <w:szCs w:val="24"/>
          <w:vertAlign w:val="subscript"/>
          <w:lang w:val="en-US" w:eastAsia="fr-FR"/>
        </w:rPr>
        <w:t>o</w:t>
      </w:r>
      <w:r w:rsidRPr="002A5028">
        <w:rPr>
          <w:szCs w:val="24"/>
          <w:lang w:val="en-US" w:eastAsia="fr-FR"/>
        </w:rPr>
        <w:t xml:space="preserve"> threshold by around 1.9 dB as per F</w:t>
      </w:r>
      <w:r>
        <w:rPr>
          <w:szCs w:val="24"/>
          <w:lang w:val="en-US" w:eastAsia="fr-FR"/>
        </w:rPr>
        <w:t xml:space="preserve">igure 2 of RD3. </w:t>
      </w:r>
      <w:r w:rsidRPr="002A5028">
        <w:rPr>
          <w:szCs w:val="24"/>
          <w:lang w:val="en-US" w:eastAsia="fr-FR"/>
        </w:rPr>
        <w:t xml:space="preserve">This theoretical analysis confirms the simulation results reported in 4C/232 vs. results reported in RD2. </w:t>
      </w:r>
    </w:p>
    <w:p w14:paraId="27862EB9" w14:textId="77777777" w:rsidR="00D553BC" w:rsidRPr="002A5028" w:rsidRDefault="00D553BC" w:rsidP="00D553BC">
      <w:pPr>
        <w:rPr>
          <w:szCs w:val="24"/>
          <w:lang w:val="en-US" w:eastAsia="zh-CN"/>
        </w:rPr>
      </w:pPr>
      <w:r w:rsidRPr="002A5028">
        <w:rPr>
          <w:lang w:val="en-US" w:eastAsia="zh-CN"/>
        </w:rPr>
        <w:t>Therefore, the results as presented in Figure 12 and in Table 1</w:t>
      </w:r>
      <w:r>
        <w:rPr>
          <w:lang w:val="en-US" w:eastAsia="zh-CN"/>
        </w:rPr>
        <w:t>3</w:t>
      </w:r>
      <w:r w:rsidRPr="002A5028">
        <w:rPr>
          <w:lang w:val="en-US" w:eastAsia="zh-CN"/>
        </w:rPr>
        <w:t xml:space="preserve"> </w:t>
      </w:r>
      <w:r w:rsidRPr="002A5028">
        <w:rPr>
          <w:lang w:val="en-US" w:bidi="he-IL"/>
        </w:rPr>
        <w:t>for the p</w:t>
      </w:r>
      <w:r w:rsidRPr="002A5028">
        <w:rPr>
          <w:rFonts w:asciiTheme="majorBidi" w:hAnsiTheme="majorBidi" w:cstheme="majorBidi"/>
          <w:lang w:val="en-US"/>
        </w:rPr>
        <w:t>hysical layer frame format #1</w:t>
      </w:r>
      <w:r w:rsidRPr="002A5028">
        <w:rPr>
          <w:lang w:val="en-US" w:bidi="he-IL"/>
        </w:rPr>
        <w:t>,</w:t>
      </w:r>
      <w:r w:rsidRPr="002A5028">
        <w:rPr>
          <w:lang w:val="en-US" w:eastAsia="zh-CN"/>
        </w:rPr>
        <w:t xml:space="preserve"> have been verified </w:t>
      </w:r>
      <w:r w:rsidRPr="002A5028">
        <w:rPr>
          <w:szCs w:val="24"/>
          <w:lang w:val="en-US" w:eastAsia="zh-CN"/>
        </w:rPr>
        <w:t xml:space="preserve">and cross checked through existing technical literature, RD2 and RD3. </w:t>
      </w:r>
    </w:p>
    <w:p w14:paraId="61BB3D21" w14:textId="77777777" w:rsidR="00D553BC" w:rsidRPr="002A5028" w:rsidRDefault="00D553BC" w:rsidP="00D553BC">
      <w:pPr>
        <w:pStyle w:val="Heading4"/>
        <w:rPr>
          <w:lang w:val="en-US"/>
        </w:rPr>
      </w:pPr>
      <w:r w:rsidRPr="002A5028">
        <w:rPr>
          <w:lang w:val="en-US"/>
        </w:rPr>
        <w:lastRenderedPageBreak/>
        <w:t>4.3.1.1</w:t>
      </w:r>
      <w:r w:rsidRPr="002A5028">
        <w:rPr>
          <w:lang w:val="en-US"/>
        </w:rPr>
        <w:tab/>
        <w:t>Documents referred to in this section</w:t>
      </w:r>
    </w:p>
    <w:p w14:paraId="67251798" w14:textId="77777777" w:rsidR="00D553BC" w:rsidRPr="002A5028" w:rsidRDefault="00D553BC" w:rsidP="00D553BC">
      <w:pPr>
        <w:pStyle w:val="Reftext"/>
        <w:rPr>
          <w:lang w:val="en-US"/>
        </w:rPr>
      </w:pPr>
      <w:r w:rsidRPr="002A5028">
        <w:rPr>
          <w:lang w:val="en-US"/>
        </w:rPr>
        <w:t>RD1</w:t>
      </w:r>
      <w:r w:rsidRPr="002A5028">
        <w:rPr>
          <w:lang w:val="en-US"/>
        </w:rPr>
        <w:tab/>
        <w:t>ETSI EN 302 583 (V1.2.1) Digital Video Broadcasting (DVB); Framing Structure, channel coding and modulation for Satellite Services to Handheld devices (SH) below 3 GHz.</w:t>
      </w:r>
    </w:p>
    <w:p w14:paraId="1506FEAF" w14:textId="77777777" w:rsidR="00D553BC" w:rsidRPr="002A5028" w:rsidRDefault="00D553BC" w:rsidP="00D553BC">
      <w:pPr>
        <w:pStyle w:val="Reftext"/>
        <w:rPr>
          <w:bCs/>
          <w:lang w:val="en-US" w:eastAsia="zh-CN"/>
        </w:rPr>
      </w:pPr>
      <w:r w:rsidRPr="002A5028">
        <w:rPr>
          <w:lang w:val="en-US"/>
        </w:rPr>
        <w:t>RD2</w:t>
      </w:r>
      <w:r w:rsidRPr="002A5028">
        <w:rPr>
          <w:lang w:val="en-US"/>
        </w:rPr>
        <w:tab/>
      </w:r>
      <w:r w:rsidRPr="002A5028">
        <w:rPr>
          <w:bCs/>
          <w:lang w:val="en-US" w:eastAsia="zh-CN"/>
        </w:rPr>
        <w:t xml:space="preserve">TM synchronization and channel coding summary of concept and rationale, Informational Report CCSDS 130.1-G-2 Green Book, November </w:t>
      </w:r>
      <w:r w:rsidRPr="002A5028">
        <w:rPr>
          <w:bCs/>
          <w:szCs w:val="24"/>
          <w:lang w:val="en-US" w:eastAsia="zh-CN"/>
        </w:rPr>
        <w:t xml:space="preserve">2012, </w:t>
      </w:r>
      <w:hyperlink r:id="rId13" w:tgtFrame="_blank" w:history="1">
        <w:r w:rsidRPr="002A5028">
          <w:rPr>
            <w:rStyle w:val="Hyperlink"/>
            <w:szCs w:val="24"/>
            <w:lang w:val="en-US"/>
          </w:rPr>
          <w:t>https://public.ccsds.org/Pubs/130x1g2.pdf</w:t>
        </w:r>
      </w:hyperlink>
    </w:p>
    <w:p w14:paraId="48653898" w14:textId="77777777" w:rsidR="00D553BC" w:rsidRPr="002A5028" w:rsidRDefault="00D553BC" w:rsidP="00D553BC">
      <w:pPr>
        <w:pStyle w:val="Reftext"/>
        <w:rPr>
          <w:szCs w:val="24"/>
          <w:lang w:val="en-US" w:eastAsia="fr-FR"/>
        </w:rPr>
      </w:pPr>
      <w:r w:rsidRPr="002A5028">
        <w:rPr>
          <w:lang w:val="en-US"/>
        </w:rPr>
        <w:t>RD3</w:t>
      </w:r>
      <w:r w:rsidRPr="002A5028">
        <w:rPr>
          <w:szCs w:val="24"/>
          <w:lang w:val="en-US"/>
        </w:rPr>
        <w:t>:</w:t>
      </w:r>
      <w:r w:rsidRPr="002A5028">
        <w:rPr>
          <w:szCs w:val="24"/>
          <w:lang w:val="en-US"/>
        </w:rPr>
        <w:tab/>
        <w:t xml:space="preserve">S. </w:t>
      </w:r>
      <w:proofErr w:type="spellStart"/>
      <w:r w:rsidRPr="002A5028">
        <w:rPr>
          <w:szCs w:val="24"/>
          <w:lang w:val="en-US"/>
        </w:rPr>
        <w:t>Dolinar</w:t>
      </w:r>
      <w:proofErr w:type="spellEnd"/>
      <w:r w:rsidRPr="002A5028">
        <w:rPr>
          <w:szCs w:val="24"/>
          <w:lang w:val="en-US"/>
        </w:rPr>
        <w:t xml:space="preserve">, D. </w:t>
      </w:r>
      <w:proofErr w:type="spellStart"/>
      <w:r w:rsidRPr="002A5028">
        <w:rPr>
          <w:szCs w:val="24"/>
          <w:lang w:val="en-US"/>
        </w:rPr>
        <w:t>Divsalar</w:t>
      </w:r>
      <w:proofErr w:type="spellEnd"/>
      <w:r w:rsidRPr="002A5028">
        <w:rPr>
          <w:szCs w:val="24"/>
          <w:lang w:val="en-US"/>
        </w:rPr>
        <w:t xml:space="preserve">, and E </w:t>
      </w:r>
      <w:proofErr w:type="spellStart"/>
      <w:r w:rsidRPr="002A5028">
        <w:rPr>
          <w:szCs w:val="24"/>
          <w:lang w:val="en-US"/>
        </w:rPr>
        <w:t>Pollara</w:t>
      </w:r>
      <w:proofErr w:type="spellEnd"/>
      <w:r w:rsidRPr="002A5028">
        <w:rPr>
          <w:szCs w:val="24"/>
          <w:lang w:val="en-US"/>
        </w:rPr>
        <w:t xml:space="preserve">. “Code Performance as a Function of Block Size”. JPL TDA Progress Report 42-133. 15 May 1998, </w:t>
      </w:r>
      <w:hyperlink r:id="rId14" w:tgtFrame="_blank" w:history="1">
        <w:r w:rsidRPr="002A5028">
          <w:rPr>
            <w:color w:val="0000FF"/>
            <w:szCs w:val="24"/>
            <w:u w:val="single"/>
            <w:lang w:val="en-US" w:eastAsia="fr-FR"/>
          </w:rPr>
          <w:t>https://ipnpr.jpl.nasa.gov/progress_report/42-133/133K.pdf</w:t>
        </w:r>
      </w:hyperlink>
    </w:p>
    <w:p w14:paraId="6E3901D2" w14:textId="77777777" w:rsidR="00D553BC" w:rsidRPr="002A5028" w:rsidRDefault="00D553BC" w:rsidP="00D553BC">
      <w:pPr>
        <w:pStyle w:val="Heading3"/>
        <w:rPr>
          <w:lang w:val="en-US"/>
        </w:rPr>
      </w:pPr>
      <w:r w:rsidRPr="002A5028">
        <w:rPr>
          <w:lang w:val="en-US"/>
        </w:rPr>
        <w:t>4.3.2</w:t>
      </w:r>
      <w:r w:rsidRPr="002A5028">
        <w:rPr>
          <w:lang w:val="en-US"/>
        </w:rPr>
        <w:tab/>
        <w:t>VHF data exchange-satellite uplink receiver characteristics</w:t>
      </w:r>
    </w:p>
    <w:p w14:paraId="1C07D6FE" w14:textId="77777777" w:rsidR="00E53492" w:rsidRPr="002A5028" w:rsidRDefault="00E53492" w:rsidP="00E53492">
      <w:pPr>
        <w:spacing w:before="60"/>
        <w:rPr>
          <w:lang w:val="en-US"/>
        </w:rPr>
      </w:pPr>
      <w:r>
        <w:rPr>
          <w:lang w:val="en-US"/>
        </w:rPr>
        <w:t>(… no changes …)</w:t>
      </w:r>
    </w:p>
    <w:p w14:paraId="73CF91EE" w14:textId="77777777" w:rsidR="00D553BC" w:rsidRPr="002A5028" w:rsidRDefault="00D553BC" w:rsidP="00D553BC">
      <w:pPr>
        <w:pStyle w:val="Heading3"/>
        <w:rPr>
          <w:lang w:val="en-US"/>
        </w:rPr>
      </w:pPr>
      <w:r w:rsidRPr="002A5028">
        <w:rPr>
          <w:lang w:val="en-US"/>
        </w:rPr>
        <w:t>4.3.3</w:t>
      </w:r>
      <w:r w:rsidRPr="002A5028">
        <w:rPr>
          <w:lang w:val="en-US"/>
        </w:rPr>
        <w:tab/>
        <w:t>VHF data exchange-satellite uplink link budget</w:t>
      </w:r>
    </w:p>
    <w:p w14:paraId="7D1E587C" w14:textId="77777777" w:rsidR="00E53492" w:rsidRPr="002A5028" w:rsidRDefault="00E53492" w:rsidP="00E53492">
      <w:pPr>
        <w:spacing w:before="60"/>
        <w:rPr>
          <w:lang w:val="en-US"/>
        </w:rPr>
      </w:pPr>
      <w:r>
        <w:rPr>
          <w:lang w:val="en-US"/>
        </w:rPr>
        <w:t>(… no changes …)</w:t>
      </w:r>
    </w:p>
    <w:p w14:paraId="10358529" w14:textId="77777777" w:rsidR="00D553BC" w:rsidRPr="002A5028" w:rsidRDefault="00D553BC" w:rsidP="00D553BC">
      <w:pPr>
        <w:pStyle w:val="Heading1"/>
        <w:rPr>
          <w:lang w:val="en-US"/>
        </w:rPr>
      </w:pPr>
      <w:r w:rsidRPr="002A5028">
        <w:rPr>
          <w:lang w:val="en-US"/>
        </w:rPr>
        <w:t>5</w:t>
      </w:r>
      <w:r w:rsidRPr="002A5028">
        <w:rPr>
          <w:lang w:val="en-US"/>
        </w:rPr>
        <w:tab/>
        <w:t xml:space="preserve">Interoperability and resource sharing with </w:t>
      </w:r>
      <w:bookmarkEnd w:id="12"/>
      <w:bookmarkEnd w:id="13"/>
      <w:r w:rsidRPr="002A5028">
        <w:rPr>
          <w:lang w:val="en-US"/>
        </w:rPr>
        <w:t>VHF data exchange-terrestrial and between VHF data exchange-satellite systems</w:t>
      </w:r>
    </w:p>
    <w:p w14:paraId="70422FF6" w14:textId="77777777" w:rsidR="00D553BC" w:rsidRPr="002A5028" w:rsidRDefault="00D553BC" w:rsidP="00D553BC">
      <w:pPr>
        <w:pStyle w:val="Heading2"/>
        <w:rPr>
          <w:lang w:val="en-US"/>
        </w:rPr>
      </w:pPr>
      <w:bookmarkStart w:id="32" w:name="_Toc445972021"/>
      <w:r w:rsidRPr="002A5028">
        <w:rPr>
          <w:lang w:val="en-US"/>
        </w:rPr>
        <w:t>5.1</w:t>
      </w:r>
      <w:r w:rsidRPr="002A5028">
        <w:rPr>
          <w:lang w:val="en-US"/>
        </w:rPr>
        <w:tab/>
        <w:t>Resource sharing method for VHF data exchange-terrestrial and VHF data exchange-satellite services</w:t>
      </w:r>
      <w:bookmarkEnd w:id="32"/>
    </w:p>
    <w:p w14:paraId="3636E7CE" w14:textId="77777777" w:rsidR="00D553BC" w:rsidRPr="002A5028" w:rsidRDefault="00D553BC" w:rsidP="00D553BC">
      <w:pPr>
        <w:rPr>
          <w:lang w:val="en-US"/>
        </w:rPr>
      </w:pPr>
      <w:r w:rsidRPr="002A5028">
        <w:rPr>
          <w:lang w:val="en-US"/>
        </w:rPr>
        <w:t xml:space="preserve">The VDES resource assignment between the VDE-TER and the VDE-SAT services is outlined in the following sections. In particular the </w:t>
      </w:r>
      <w:proofErr w:type="spellStart"/>
      <w:r w:rsidRPr="002A5028">
        <w:rPr>
          <w:lang w:val="en-US"/>
        </w:rPr>
        <w:t>signalling</w:t>
      </w:r>
      <w:proofErr w:type="spellEnd"/>
      <w:r w:rsidRPr="002A5028">
        <w:rPr>
          <w:lang w:val="en-US"/>
        </w:rPr>
        <w:t xml:space="preserve"> and control mechanisms envisaged to coordinate the use of each time slot either for terrestrial or satellite communication.</w:t>
      </w:r>
    </w:p>
    <w:p w14:paraId="736791FD" w14:textId="77777777" w:rsidR="00D553BC" w:rsidRPr="002A5028" w:rsidRDefault="00D553BC" w:rsidP="00D553BC">
      <w:pPr>
        <w:rPr>
          <w:lang w:val="en-US"/>
        </w:rPr>
      </w:pPr>
      <w:r w:rsidRPr="002A5028">
        <w:rPr>
          <w:lang w:val="en-US"/>
        </w:rPr>
        <w:t xml:space="preserve">Shore stations utilize the terrestrial bulletin board (TBB) and the announcement </w:t>
      </w:r>
      <w:proofErr w:type="spellStart"/>
      <w:r w:rsidRPr="002A5028">
        <w:rPr>
          <w:lang w:val="en-US"/>
        </w:rPr>
        <w:t>signalling</w:t>
      </w:r>
      <w:proofErr w:type="spellEnd"/>
      <w:r w:rsidRPr="002A5028">
        <w:rPr>
          <w:lang w:val="en-US"/>
        </w:rPr>
        <w:t xml:space="preserve"> channels (ASC) to coordinate the resource assignment within the control area. Shore stations may provide information regarding VDE-SAT communications and availability as part of their information service. VDE-SAT information may be acquired by shore stations, either directly from the satellite bulletin board (SBB) and the ASC or through coordination with the satellite service providers.</w:t>
      </w:r>
    </w:p>
    <w:p w14:paraId="6758940A" w14:textId="77777777" w:rsidR="00D553BC" w:rsidRPr="002A5028" w:rsidRDefault="00D553BC" w:rsidP="00D553BC">
      <w:pPr>
        <w:rPr>
          <w:lang w:val="en-US"/>
        </w:rPr>
      </w:pPr>
      <w:r w:rsidRPr="002A5028">
        <w:rPr>
          <w:lang w:val="en-US"/>
        </w:rPr>
        <w:t xml:space="preserve">There are dedicated slots and frequency bands for TBB and ASC that are reserved to communicate the required information to each vessel in the control area of a shore station. </w:t>
      </w:r>
    </w:p>
    <w:p w14:paraId="4C342AA9" w14:textId="77777777" w:rsidR="00D553BC" w:rsidRPr="002A5028" w:rsidRDefault="00D553BC" w:rsidP="00D553BC">
      <w:pPr>
        <w:rPr>
          <w:lang w:val="en-US"/>
        </w:rPr>
      </w:pPr>
      <w:r w:rsidRPr="002A5028">
        <w:rPr>
          <w:lang w:val="en-US"/>
        </w:rPr>
        <w:t xml:space="preserve">Each satellite system will use SSB and ASC, as </w:t>
      </w:r>
      <w:r w:rsidRPr="002A5028">
        <w:rPr>
          <w:lang w:val="en-US" w:eastAsia="ja-JP"/>
        </w:rPr>
        <w:t>described in Recommendation ITU-R M.2092-0</w:t>
      </w:r>
      <w:r w:rsidRPr="002A5028">
        <w:rPr>
          <w:lang w:val="en-US"/>
        </w:rPr>
        <w:t xml:space="preserve">, to communicate the VDE-SAT resource assignments, for both downlink and uplink, to vessels in the coverage area. There are dedicated slots and frequency bands for the SBB and ASC that are reserved to communicate the required information to each vessel in the field of view of a satellite. </w:t>
      </w:r>
    </w:p>
    <w:p w14:paraId="085565DF" w14:textId="77777777" w:rsidR="00D553BC" w:rsidRPr="002A5028" w:rsidRDefault="00D553BC" w:rsidP="00D553BC">
      <w:pPr>
        <w:rPr>
          <w:lang w:val="en-US"/>
        </w:rPr>
      </w:pPr>
      <w:r w:rsidRPr="002A5028">
        <w:rPr>
          <w:lang w:val="en-US"/>
        </w:rPr>
        <w:t>Since the satellite coverage may include several shore station control areas, the VDE-SAT resource assignment should respect all requirements of shore control areas that are within the field of view at any given time. Within each satellite orbit the information regarding the resource assignment should be updated according to the shore station control areas in the satellite field of view.</w:t>
      </w:r>
    </w:p>
    <w:p w14:paraId="4F31D2A2" w14:textId="474B7145" w:rsidR="00D553BC" w:rsidRPr="002A5028" w:rsidRDefault="00D553BC" w:rsidP="00D553BC">
      <w:pPr>
        <w:rPr>
          <w:lang w:val="en-US"/>
        </w:rPr>
      </w:pPr>
      <w:r w:rsidRPr="002A5028">
        <w:rPr>
          <w:lang w:val="en-US"/>
        </w:rPr>
        <w:t xml:space="preserve">How, and to what extent, resources are shared between VDE-TER and VDE-SAT are closely linked to the frequency utilization plan selected for VDES. Section 3 currently discuss </w:t>
      </w:r>
      <w:del w:id="33" w:author="Lars Løge" w:date="2018-10-10T09:39:00Z">
        <w:r w:rsidRPr="002A5028" w:rsidDel="00A856C8">
          <w:rPr>
            <w:lang w:val="en-US"/>
          </w:rPr>
          <w:delText xml:space="preserve">two </w:delText>
        </w:r>
      </w:del>
      <w:ins w:id="34" w:author="Lars Løge" w:date="2018-10-10T09:39:00Z">
        <w:r w:rsidR="00A856C8">
          <w:rPr>
            <w:lang w:val="en-US"/>
          </w:rPr>
          <w:t>three</w:t>
        </w:r>
        <w:r w:rsidR="00A856C8" w:rsidRPr="002A5028">
          <w:rPr>
            <w:lang w:val="en-US"/>
          </w:rPr>
          <w:t xml:space="preserve"> </w:t>
        </w:r>
      </w:ins>
      <w:r w:rsidRPr="002A5028">
        <w:rPr>
          <w:lang w:val="en-US"/>
        </w:rPr>
        <w:t>alternative frequency plans and their implications on resource sharing between VDE-TER and VDE-SAT. Methods for resource sharing are discussed in the following sections.</w:t>
      </w:r>
    </w:p>
    <w:p w14:paraId="456A7AA6" w14:textId="77777777" w:rsidR="00D553BC" w:rsidRPr="002A5028" w:rsidRDefault="00D553BC" w:rsidP="00D553BC">
      <w:pPr>
        <w:pStyle w:val="Heading2"/>
        <w:ind w:left="0" w:firstLine="0"/>
        <w:rPr>
          <w:lang w:val="en-US"/>
        </w:rPr>
      </w:pPr>
      <w:r w:rsidRPr="002A5028">
        <w:rPr>
          <w:lang w:val="en-US"/>
        </w:rPr>
        <w:lastRenderedPageBreak/>
        <w:t>5.2</w:t>
      </w:r>
      <w:r w:rsidRPr="002A5028">
        <w:rPr>
          <w:lang w:val="en-US"/>
        </w:rPr>
        <w:tab/>
        <w:t>VHF data exchange-terrestrial and VHF data exchange-satellite downlink resource sharing</w:t>
      </w:r>
    </w:p>
    <w:p w14:paraId="20F01E6E" w14:textId="77777777" w:rsidR="00D553BC" w:rsidRPr="002A5028" w:rsidRDefault="00D553BC" w:rsidP="00D553BC">
      <w:pPr>
        <w:pStyle w:val="Heading3"/>
        <w:rPr>
          <w:lang w:val="en-US"/>
        </w:rPr>
      </w:pPr>
      <w:r w:rsidRPr="002A5028">
        <w:rPr>
          <w:lang w:val="en-US"/>
        </w:rPr>
        <w:t>5.2.1</w:t>
      </w:r>
      <w:r w:rsidRPr="002A5028">
        <w:rPr>
          <w:lang w:val="en-US"/>
        </w:rPr>
        <w:tab/>
        <w:t>Resource sharing with frequency plan alternative 1</w:t>
      </w:r>
    </w:p>
    <w:p w14:paraId="36CC198F" w14:textId="77777777" w:rsidR="00E53492" w:rsidRPr="002A5028" w:rsidRDefault="00E53492" w:rsidP="00E53492">
      <w:pPr>
        <w:spacing w:before="60"/>
        <w:rPr>
          <w:lang w:val="en-US"/>
        </w:rPr>
      </w:pPr>
      <w:r>
        <w:rPr>
          <w:lang w:val="en-US"/>
        </w:rPr>
        <w:t>(… no changes …)</w:t>
      </w:r>
    </w:p>
    <w:p w14:paraId="4EFD543F" w14:textId="77777777" w:rsidR="00D553BC" w:rsidRPr="002A5028" w:rsidRDefault="00D553BC" w:rsidP="00D553BC">
      <w:pPr>
        <w:pStyle w:val="Heading3"/>
        <w:rPr>
          <w:lang w:val="en-US"/>
        </w:rPr>
      </w:pPr>
      <w:r w:rsidRPr="002A5028">
        <w:rPr>
          <w:lang w:val="en-US"/>
        </w:rPr>
        <w:t>5.2.2</w:t>
      </w:r>
      <w:r w:rsidRPr="002A5028">
        <w:rPr>
          <w:lang w:val="en-US"/>
        </w:rPr>
        <w:tab/>
        <w:t>Resource sharing with frequency plan alternative 2</w:t>
      </w:r>
    </w:p>
    <w:p w14:paraId="6795D1CC" w14:textId="77777777" w:rsidR="00E53492" w:rsidRDefault="00E53492" w:rsidP="00E53492">
      <w:pPr>
        <w:spacing w:before="60"/>
        <w:rPr>
          <w:lang w:val="en-US"/>
        </w:rPr>
      </w:pPr>
      <w:r>
        <w:rPr>
          <w:lang w:val="en-US"/>
        </w:rPr>
        <w:t>(… no changes …)</w:t>
      </w:r>
    </w:p>
    <w:p w14:paraId="799E61F0" w14:textId="77777777" w:rsidR="00E53492" w:rsidRPr="002A5028" w:rsidRDefault="00E53492" w:rsidP="00E53492">
      <w:pPr>
        <w:pStyle w:val="Heading3"/>
        <w:rPr>
          <w:ins w:id="35" w:author="Lars Løge" w:date="2018-08-21T15:00:00Z"/>
          <w:lang w:val="en-US"/>
        </w:rPr>
      </w:pPr>
      <w:ins w:id="36" w:author="Lars Løge" w:date="2018-08-21T15:00:00Z">
        <w:r w:rsidRPr="002A5028">
          <w:rPr>
            <w:lang w:val="en-US"/>
          </w:rPr>
          <w:t>5.2.</w:t>
        </w:r>
        <w:r>
          <w:rPr>
            <w:lang w:val="en-US"/>
          </w:rPr>
          <w:t>3</w:t>
        </w:r>
        <w:r w:rsidRPr="002A5028">
          <w:rPr>
            <w:lang w:val="en-US"/>
          </w:rPr>
          <w:tab/>
          <w:t xml:space="preserve">Resource sharing with frequency plan alternative </w:t>
        </w:r>
        <w:r>
          <w:rPr>
            <w:lang w:val="en-US"/>
          </w:rPr>
          <w:t>3</w:t>
        </w:r>
      </w:ins>
    </w:p>
    <w:p w14:paraId="6D258279" w14:textId="4FD9E194" w:rsidR="0031403C" w:rsidRPr="002A5028" w:rsidRDefault="0031403C" w:rsidP="0031403C">
      <w:pPr>
        <w:rPr>
          <w:ins w:id="37" w:author="Lars Løge" w:date="2018-10-10T09:40:00Z"/>
          <w:lang w:val="en-US" w:eastAsia="ja-JP"/>
        </w:rPr>
      </w:pPr>
      <w:ins w:id="38" w:author="Lars Løge" w:date="2018-10-10T09:40:00Z">
        <w:r w:rsidRPr="002A5028">
          <w:rPr>
            <w:lang w:val="en-US" w:eastAsia="ja-JP"/>
          </w:rPr>
          <w:t xml:space="preserve">With frequency plan alternative </w:t>
        </w:r>
        <w:r>
          <w:rPr>
            <w:lang w:val="en-US" w:eastAsia="ja-JP"/>
          </w:rPr>
          <w:t>3</w:t>
        </w:r>
        <w:r w:rsidRPr="002A5028">
          <w:rPr>
            <w:lang w:val="en-US" w:eastAsia="ja-JP"/>
          </w:rPr>
          <w:t>, the channels 2026 and 2086 are dedicated to VDE-SAT downlink. Within these exclusive VDE-SAT channels, there are dedicated time slots that are assigned to the satellite bullet</w:t>
        </w:r>
        <w:r>
          <w:rPr>
            <w:lang w:val="en-US" w:eastAsia="ja-JP"/>
          </w:rPr>
          <w:t>in board and announcement signa</w:t>
        </w:r>
        <w:r w:rsidRPr="002A5028">
          <w:rPr>
            <w:lang w:val="en-US" w:eastAsia="ja-JP"/>
          </w:rPr>
          <w:t>ling channels as described in Recommendation ITU-R M.2092-0. Other slot assignments in the exclusive VDE-SAT frequency bands are managed based on the content of the bullet</w:t>
        </w:r>
        <w:r>
          <w:rPr>
            <w:lang w:val="en-US" w:eastAsia="ja-JP"/>
          </w:rPr>
          <w:t>in board and announcement signa</w:t>
        </w:r>
        <w:r w:rsidRPr="002A5028">
          <w:rPr>
            <w:lang w:val="en-US" w:eastAsia="ja-JP"/>
          </w:rPr>
          <w:t>ling channels. The assignment may change dynamically (according to the satellite coverage or temporal demands).</w:t>
        </w:r>
      </w:ins>
    </w:p>
    <w:p w14:paraId="530B5D22" w14:textId="77777777" w:rsidR="0031403C" w:rsidRDefault="0031403C" w:rsidP="0031403C">
      <w:pPr>
        <w:rPr>
          <w:ins w:id="39" w:author="Lars Løge" w:date="2018-10-10T09:40:00Z"/>
          <w:lang w:val="en-US" w:eastAsia="ja-JP"/>
        </w:rPr>
      </w:pPr>
      <w:ins w:id="40" w:author="Lars Løge" w:date="2018-10-10T09:40:00Z">
        <w:r>
          <w:rPr>
            <w:lang w:val="en-US" w:eastAsia="ja-JP"/>
          </w:rPr>
          <w:t>The utilization of c</w:t>
        </w:r>
        <w:r w:rsidRPr="0067030C">
          <w:rPr>
            <w:lang w:val="en-US" w:eastAsia="ja-JP"/>
          </w:rPr>
          <w:t xml:space="preserve">hannels 2024, 2084, 2025 and 2085 </w:t>
        </w:r>
        <w:r>
          <w:rPr>
            <w:lang w:val="en-US" w:eastAsia="ja-JP"/>
          </w:rPr>
          <w:t xml:space="preserve">is primary for VDE-SAT downlink. VDE-TER </w:t>
        </w:r>
        <w:r w:rsidRPr="002A5028">
          <w:rPr>
            <w:lang w:val="en-US" w:eastAsia="ja-JP"/>
          </w:rPr>
          <w:t>shore-to-ship</w:t>
        </w:r>
        <w:r>
          <w:rPr>
            <w:lang w:val="en-US" w:eastAsia="ja-JP"/>
          </w:rPr>
          <w:t xml:space="preserve"> is also possible in c</w:t>
        </w:r>
        <w:r w:rsidRPr="0067030C">
          <w:rPr>
            <w:lang w:val="en-US" w:eastAsia="ja-JP"/>
          </w:rPr>
          <w:t>hannels 2024, 2084, 2025 and 2085</w:t>
        </w:r>
        <w:r>
          <w:rPr>
            <w:lang w:val="en-US" w:eastAsia="ja-JP"/>
          </w:rPr>
          <w:t xml:space="preserve">, </w:t>
        </w:r>
        <w:r w:rsidRPr="00F6010B">
          <w:rPr>
            <w:lang w:val="en-US" w:eastAsia="ja-JP"/>
          </w:rPr>
          <w:t xml:space="preserve">but the </w:t>
        </w:r>
        <w:r>
          <w:rPr>
            <w:lang w:val="en-US" w:eastAsia="ja-JP"/>
          </w:rPr>
          <w:t xml:space="preserve">VDE-TER shore-to-ship </w:t>
        </w:r>
        <w:r w:rsidRPr="00F6010B">
          <w:rPr>
            <w:lang w:val="en-US" w:eastAsia="ja-JP"/>
          </w:rPr>
          <w:t>in these channels does not impose constraints on VDE-</w:t>
        </w:r>
        <w:r>
          <w:rPr>
            <w:lang w:val="en-US" w:eastAsia="ja-JP"/>
          </w:rPr>
          <w:t>SAT downlink.</w:t>
        </w:r>
      </w:ins>
    </w:p>
    <w:p w14:paraId="7600C0E2" w14:textId="77777777" w:rsidR="0031403C" w:rsidRPr="002A5028" w:rsidRDefault="0031403C" w:rsidP="0031403C">
      <w:pPr>
        <w:rPr>
          <w:ins w:id="41" w:author="Lars Løge" w:date="2018-10-10T09:40:00Z"/>
          <w:lang w:val="en-US" w:eastAsia="ja-JP"/>
        </w:rPr>
      </w:pPr>
      <w:ins w:id="42" w:author="Lars Løge" w:date="2018-10-10T09:40:00Z">
        <w:r w:rsidRPr="002A5028">
          <w:rPr>
            <w:lang w:val="en-US" w:eastAsia="ja-JP"/>
          </w:rPr>
          <w:t>A shore station may assign the full resources of channels 2024, 2084, 2025 and 2085 for terrestrial services when there is no transmitting VDE satellite in the field of view.</w:t>
        </w:r>
      </w:ins>
    </w:p>
    <w:p w14:paraId="15F48EA6" w14:textId="77777777" w:rsidR="0031403C" w:rsidRPr="002A5028" w:rsidRDefault="0031403C" w:rsidP="0031403C">
      <w:pPr>
        <w:rPr>
          <w:ins w:id="43" w:author="Lars Løge" w:date="2018-10-10T09:40:00Z"/>
          <w:lang w:val="en-US" w:eastAsia="ja-JP"/>
        </w:rPr>
      </w:pPr>
      <w:ins w:id="44" w:author="Lars Løge" w:date="2018-10-10T09:40:00Z">
        <w:r w:rsidRPr="002A5028">
          <w:rPr>
            <w:lang w:val="en-US" w:eastAsia="ja-JP"/>
          </w:rPr>
          <w:t>When a transmitting VDE satellite is in the field of view the resource sharing between VDE-SAT downlink and VDE shore-to-ship must be coordinated between the shore operator and the satellite operator. This coordination can be done either directly between the operators or rely on the bulletin board and announcement channels of the satellite and shore stations. As an initial configuration for resource sharing, a static assignment in time and frequency should be adopted by the terrestrial and satellite entities.</w:t>
        </w:r>
      </w:ins>
    </w:p>
    <w:p w14:paraId="6211232F" w14:textId="17583180" w:rsidR="0031403C" w:rsidRPr="002A5028" w:rsidRDefault="0031403C" w:rsidP="0031403C">
      <w:pPr>
        <w:pStyle w:val="enumlev1"/>
        <w:rPr>
          <w:ins w:id="45" w:author="Lars Løge" w:date="2018-10-10T09:40:00Z"/>
          <w:lang w:val="en-US" w:eastAsia="ja-JP"/>
        </w:rPr>
      </w:pPr>
      <w:ins w:id="46" w:author="Lars Løge" w:date="2018-10-10T09:40:00Z">
        <w:r w:rsidRPr="002A5028">
          <w:rPr>
            <w:lang w:val="en-US" w:eastAsia="ja-JP"/>
          </w:rPr>
          <w:t>–</w:t>
        </w:r>
        <w:r w:rsidRPr="002A5028">
          <w:rPr>
            <w:lang w:val="en-US" w:eastAsia="ja-JP"/>
          </w:rPr>
          <w:tab/>
          <w:t>Channels 2026 and 2086 are exclusively used for VDE-SAT downlink,</w:t>
        </w:r>
        <w:r>
          <w:rPr>
            <w:lang w:val="en-US" w:eastAsia="ja-JP"/>
          </w:rPr>
          <w:t xml:space="preserve"> maintaining the original signa</w:t>
        </w:r>
        <w:r w:rsidRPr="002A5028">
          <w:rPr>
            <w:lang w:val="en-US" w:eastAsia="ja-JP"/>
          </w:rPr>
          <w:t>ling assignment that was described above</w:t>
        </w:r>
      </w:ins>
    </w:p>
    <w:p w14:paraId="467FBAB5" w14:textId="77777777" w:rsidR="0031403C" w:rsidRDefault="0031403C" w:rsidP="0031403C">
      <w:pPr>
        <w:pStyle w:val="enumlev1"/>
        <w:rPr>
          <w:ins w:id="47" w:author="Lars Løge" w:date="2018-10-10T09:40:00Z"/>
          <w:lang w:val="en-US" w:eastAsia="ja-JP"/>
        </w:rPr>
      </w:pPr>
      <w:ins w:id="48" w:author="Lars Løge" w:date="2018-10-10T09:40:00Z">
        <w:r w:rsidRPr="002A5028">
          <w:rPr>
            <w:lang w:val="en-US" w:eastAsia="ja-JP"/>
          </w:rPr>
          <w:t>–</w:t>
        </w:r>
        <w:r w:rsidRPr="002A5028">
          <w:rPr>
            <w:lang w:val="en-US" w:eastAsia="ja-JP"/>
          </w:rPr>
          <w:tab/>
          <w:t>Channels</w:t>
        </w:r>
        <w:r w:rsidRPr="00E86277">
          <w:rPr>
            <w:lang w:val="en-US" w:eastAsia="ja-JP"/>
          </w:rPr>
          <w:t xml:space="preserve"> 2024, 2084, 2025 and 2085</w:t>
        </w:r>
        <w:r>
          <w:rPr>
            <w:lang w:val="en-US" w:eastAsia="ja-JP"/>
          </w:rPr>
          <w:t xml:space="preserve"> </w:t>
        </w:r>
        <w:r w:rsidRPr="002A5028">
          <w:rPr>
            <w:lang w:val="en-US" w:eastAsia="ja-JP"/>
          </w:rPr>
          <w:t xml:space="preserve">are </w:t>
        </w:r>
        <w:r>
          <w:rPr>
            <w:lang w:val="en-US" w:eastAsia="ja-JP"/>
          </w:rPr>
          <w:t>primary used for VDE-SAT downlink</w:t>
        </w:r>
      </w:ins>
    </w:p>
    <w:p w14:paraId="4C20246E" w14:textId="70497EBA" w:rsidR="00E53492" w:rsidRPr="002A5028" w:rsidDel="000D4DD9" w:rsidRDefault="0031403C" w:rsidP="00B303F4">
      <w:pPr>
        <w:rPr>
          <w:del w:id="49" w:author="Lars Løge" w:date="2018-10-10T14:34:00Z"/>
          <w:lang w:val="en-US" w:eastAsia="ja-JP"/>
        </w:rPr>
      </w:pPr>
      <w:ins w:id="50" w:author="Lars Løge" w:date="2018-10-10T09:40:00Z">
        <w:r w:rsidRPr="002A5028">
          <w:rPr>
            <w:lang w:val="en-US" w:eastAsia="ja-JP"/>
          </w:rPr>
          <w:t>This resource sharing method should be used as a starting point for VDES resource sharing, or in the absence of coordination between the shore and satellite operation.</w:t>
        </w:r>
      </w:ins>
    </w:p>
    <w:p w14:paraId="08226DB3" w14:textId="77777777" w:rsidR="00D553BC" w:rsidRPr="002A5028" w:rsidRDefault="00D553BC" w:rsidP="00D553BC">
      <w:pPr>
        <w:pStyle w:val="Heading2"/>
        <w:rPr>
          <w:lang w:val="en-US"/>
        </w:rPr>
      </w:pPr>
      <w:r w:rsidRPr="002A5028">
        <w:rPr>
          <w:lang w:val="en-US"/>
        </w:rPr>
        <w:t>5.3</w:t>
      </w:r>
      <w:r w:rsidRPr="002A5028">
        <w:rPr>
          <w:lang w:val="en-US"/>
        </w:rPr>
        <w:tab/>
        <w:t>VHF data exchange-terrestrial and VHF data exchange-satellite uplink resource sharing</w:t>
      </w:r>
    </w:p>
    <w:p w14:paraId="2BD7286C" w14:textId="77777777" w:rsidR="00D553BC" w:rsidRPr="002A5028" w:rsidRDefault="00D553BC" w:rsidP="00D553BC">
      <w:pPr>
        <w:pStyle w:val="Heading3"/>
        <w:rPr>
          <w:lang w:val="en-US"/>
        </w:rPr>
      </w:pPr>
      <w:r w:rsidRPr="002A5028">
        <w:rPr>
          <w:lang w:val="en-US"/>
        </w:rPr>
        <w:t>5.3.1</w:t>
      </w:r>
      <w:r w:rsidRPr="002A5028">
        <w:rPr>
          <w:lang w:val="en-US"/>
        </w:rPr>
        <w:tab/>
        <w:t>Resource sharing with frequency plan alternative 1</w:t>
      </w:r>
    </w:p>
    <w:p w14:paraId="78367A24" w14:textId="77777777" w:rsidR="00E53492" w:rsidRPr="002A5028" w:rsidRDefault="00E53492" w:rsidP="00E53492">
      <w:pPr>
        <w:spacing w:before="60"/>
        <w:rPr>
          <w:lang w:val="en-US"/>
        </w:rPr>
      </w:pPr>
      <w:r>
        <w:rPr>
          <w:lang w:val="en-US"/>
        </w:rPr>
        <w:t>(… no changes …)</w:t>
      </w:r>
    </w:p>
    <w:p w14:paraId="5CF8BF25" w14:textId="77777777" w:rsidR="00D553BC" w:rsidRPr="002A5028" w:rsidRDefault="00D553BC" w:rsidP="00D553BC">
      <w:pPr>
        <w:pStyle w:val="Heading3"/>
        <w:rPr>
          <w:lang w:val="en-US"/>
        </w:rPr>
      </w:pPr>
      <w:r w:rsidRPr="002A5028">
        <w:rPr>
          <w:lang w:val="en-US"/>
        </w:rPr>
        <w:t>5.3.2</w:t>
      </w:r>
      <w:r w:rsidRPr="002A5028">
        <w:rPr>
          <w:lang w:val="en-US"/>
        </w:rPr>
        <w:tab/>
        <w:t>Resource sharing with frequency plan alternative 2</w:t>
      </w:r>
    </w:p>
    <w:p w14:paraId="4DC9E940" w14:textId="77777777" w:rsidR="00E53492" w:rsidRDefault="00E53492" w:rsidP="00E53492">
      <w:pPr>
        <w:spacing w:before="60"/>
        <w:rPr>
          <w:lang w:val="en-US"/>
        </w:rPr>
      </w:pPr>
      <w:bookmarkStart w:id="51" w:name="_Toc445972022"/>
      <w:r>
        <w:rPr>
          <w:lang w:val="en-US"/>
        </w:rPr>
        <w:t>(… no changes …)</w:t>
      </w:r>
    </w:p>
    <w:p w14:paraId="56060AEC" w14:textId="77777777" w:rsidR="00E53492" w:rsidRPr="002A5028" w:rsidRDefault="00E53492" w:rsidP="00E53492">
      <w:pPr>
        <w:pStyle w:val="Heading3"/>
        <w:rPr>
          <w:ins w:id="52" w:author="Lars Løge" w:date="2018-08-21T15:01:00Z"/>
          <w:lang w:val="en-US"/>
        </w:rPr>
      </w:pPr>
      <w:ins w:id="53" w:author="Lars Løge" w:date="2018-08-21T15:01:00Z">
        <w:r w:rsidRPr="002A5028">
          <w:rPr>
            <w:lang w:val="en-US"/>
          </w:rPr>
          <w:t>5.3.</w:t>
        </w:r>
        <w:r>
          <w:rPr>
            <w:lang w:val="en-US"/>
          </w:rPr>
          <w:t>3</w:t>
        </w:r>
        <w:r w:rsidRPr="002A5028">
          <w:rPr>
            <w:lang w:val="en-US"/>
          </w:rPr>
          <w:tab/>
          <w:t xml:space="preserve">Resource sharing with frequency plan alternative </w:t>
        </w:r>
        <w:r>
          <w:rPr>
            <w:lang w:val="en-US"/>
          </w:rPr>
          <w:t>3</w:t>
        </w:r>
      </w:ins>
    </w:p>
    <w:p w14:paraId="52E71F04" w14:textId="77777777" w:rsidR="00B07D8E" w:rsidRPr="002A5028" w:rsidRDefault="00B07D8E" w:rsidP="00B07D8E">
      <w:pPr>
        <w:rPr>
          <w:ins w:id="54" w:author="Lars Løge" w:date="2018-10-10T09:45:00Z"/>
          <w:lang w:val="en-US" w:eastAsia="ja-JP"/>
        </w:rPr>
      </w:pPr>
      <w:ins w:id="55" w:author="Lars Løge" w:date="2018-10-10T09:45:00Z">
        <w:r w:rsidRPr="002A5028">
          <w:rPr>
            <w:lang w:val="en-US" w:eastAsia="ja-JP"/>
          </w:rPr>
          <w:t>W</w:t>
        </w:r>
        <w:r>
          <w:rPr>
            <w:lang w:val="en-US" w:eastAsia="ja-JP"/>
          </w:rPr>
          <w:t>ith frequency plan alternative 3</w:t>
        </w:r>
        <w:r w:rsidRPr="002A5028">
          <w:rPr>
            <w:lang w:val="en-US" w:eastAsia="ja-JP"/>
          </w:rPr>
          <w:t xml:space="preserve">, the lower frequency bands, channel 1026 and 1086 are dedicated to VDE-SAT uplink while </w:t>
        </w:r>
        <w:r w:rsidRPr="002A5028">
          <w:rPr>
            <w:lang w:val="en-US"/>
          </w:rPr>
          <w:t xml:space="preserve">channels </w:t>
        </w:r>
        <w:bookmarkStart w:id="56" w:name="_Hlk526623967"/>
        <w:r w:rsidRPr="002A5028">
          <w:rPr>
            <w:lang w:val="en-US"/>
          </w:rPr>
          <w:t>102</w:t>
        </w:r>
        <w:r w:rsidRPr="002A5028">
          <w:rPr>
            <w:lang w:val="en-US" w:eastAsia="ja-JP"/>
          </w:rPr>
          <w:t>4, 1084, 1025 and 1085</w:t>
        </w:r>
        <w:bookmarkEnd w:id="56"/>
        <w:r w:rsidRPr="002A5028">
          <w:rPr>
            <w:lang w:val="en-US"/>
          </w:rPr>
          <w:t xml:space="preserve"> are shared between VDE-TER and VDE-SAT.</w:t>
        </w:r>
      </w:ins>
    </w:p>
    <w:p w14:paraId="079DCB93" w14:textId="77777777" w:rsidR="00B07D8E" w:rsidRPr="002A5028" w:rsidRDefault="00B07D8E" w:rsidP="00B07D8E">
      <w:pPr>
        <w:rPr>
          <w:ins w:id="57" w:author="Lars Løge" w:date="2018-10-10T09:45:00Z"/>
          <w:lang w:val="en-US"/>
        </w:rPr>
      </w:pPr>
      <w:ins w:id="58" w:author="Lars Løge" w:date="2018-10-10T09:45:00Z">
        <w:r w:rsidRPr="002A5028">
          <w:rPr>
            <w:lang w:val="en-US"/>
          </w:rPr>
          <w:lastRenderedPageBreak/>
          <w:t xml:space="preserve">The exclusive VDE-SAT uplink channels may be used for dedicated (demand assigned) or random access to satellite. Since there is no VDE terrestrial interference on these two channels, these channels should be used for higher priority message (safety, distress, acknowledgement, etc.). </w:t>
        </w:r>
      </w:ins>
    </w:p>
    <w:p w14:paraId="4B978830" w14:textId="20FD1AAB" w:rsidR="00B07D8E" w:rsidRDefault="00B07D8E" w:rsidP="00B07D8E">
      <w:pPr>
        <w:rPr>
          <w:ins w:id="59" w:author="Lars Løge" w:date="2018-10-10T09:45:00Z"/>
          <w:lang w:val="en-US"/>
        </w:rPr>
      </w:pPr>
      <w:ins w:id="60" w:author="Lars Løge" w:date="2018-10-10T09:45:00Z">
        <w:r w:rsidRPr="000D32B6">
          <w:rPr>
            <w:lang w:val="en-US"/>
          </w:rPr>
          <w:t>There are dedicated time slots in channel</w:t>
        </w:r>
        <w:r>
          <w:rPr>
            <w:lang w:val="en-US"/>
          </w:rPr>
          <w:t>s</w:t>
        </w:r>
        <w:r w:rsidRPr="000D32B6">
          <w:rPr>
            <w:lang w:val="en-US"/>
          </w:rPr>
          <w:t xml:space="preserve"> 1024</w:t>
        </w:r>
        <w:r>
          <w:rPr>
            <w:lang w:val="en-US"/>
          </w:rPr>
          <w:t xml:space="preserve"> and</w:t>
        </w:r>
        <w:r w:rsidRPr="000D32B6">
          <w:rPr>
            <w:lang w:val="en-US"/>
          </w:rPr>
          <w:t xml:space="preserve"> 1084 that are as</w:t>
        </w:r>
        <w:r>
          <w:rPr>
            <w:lang w:val="en-US"/>
          </w:rPr>
          <w:t>signed to the terrestrial signa</w:t>
        </w:r>
        <w:r w:rsidRPr="000D32B6">
          <w:rPr>
            <w:lang w:val="en-US"/>
          </w:rPr>
          <w:t xml:space="preserve">ling channel and terrestrial bulletin board. These slots should not be used by the VDE-SAT </w:t>
        </w:r>
        <w:r>
          <w:rPr>
            <w:lang w:val="en-US"/>
          </w:rPr>
          <w:t>up</w:t>
        </w:r>
        <w:r w:rsidRPr="000D32B6">
          <w:rPr>
            <w:lang w:val="en-US"/>
          </w:rPr>
          <w:t>link when a VDE shore station is with</w:t>
        </w:r>
        <w:r>
          <w:rPr>
            <w:lang w:val="en-US"/>
          </w:rPr>
          <w:t>in the satellite coverage area.</w:t>
        </w:r>
      </w:ins>
    </w:p>
    <w:p w14:paraId="0F5085B6" w14:textId="77777777" w:rsidR="00B07D8E" w:rsidRPr="002A5028" w:rsidRDefault="00B07D8E" w:rsidP="00B07D8E">
      <w:pPr>
        <w:rPr>
          <w:ins w:id="61" w:author="Lars Løge" w:date="2018-10-10T09:45:00Z"/>
          <w:lang w:val="en-US" w:eastAsia="ja-JP"/>
        </w:rPr>
      </w:pPr>
      <w:ins w:id="62" w:author="Lars Løge" w:date="2018-10-10T09:45:00Z">
        <w:r w:rsidRPr="002A5028">
          <w:rPr>
            <w:lang w:val="en-US"/>
          </w:rPr>
          <w:t>Through the bulletin board, a</w:t>
        </w:r>
        <w:r w:rsidRPr="002A5028">
          <w:rPr>
            <w:lang w:val="en-US" w:eastAsia="ja-JP"/>
          </w:rPr>
          <w:t xml:space="preserve"> shore station may assign the full resources of channels 1024, 1084, 1025 and 1085 for terrestrial services when there is no receiving VDE satellite in the field of view.</w:t>
        </w:r>
      </w:ins>
    </w:p>
    <w:p w14:paraId="1F265CA7" w14:textId="77777777" w:rsidR="00B07D8E" w:rsidRPr="002A5028" w:rsidRDefault="00B07D8E" w:rsidP="00B07D8E">
      <w:pPr>
        <w:rPr>
          <w:ins w:id="63" w:author="Lars Løge" w:date="2018-10-10T09:45:00Z"/>
          <w:lang w:val="en-US" w:eastAsia="ja-JP"/>
        </w:rPr>
      </w:pPr>
      <w:ins w:id="64" w:author="Lars Løge" w:date="2018-10-10T09:45:00Z">
        <w:r w:rsidRPr="002A5028">
          <w:rPr>
            <w:lang w:val="en-US" w:eastAsia="ja-JP"/>
          </w:rPr>
          <w:t xml:space="preserve">When a transmitting VDE satellite is in the field of view the resource sharing between VDE-SAT uplink and VDE-TER </w:t>
        </w:r>
        <w:r>
          <w:rPr>
            <w:lang w:val="en-US" w:eastAsia="ja-JP"/>
          </w:rPr>
          <w:t>services</w:t>
        </w:r>
        <w:r w:rsidRPr="002A5028">
          <w:rPr>
            <w:lang w:val="en-US" w:eastAsia="ja-JP"/>
          </w:rPr>
          <w:t xml:space="preserve"> must be coordinated between the shore operator and the satellite operator. This coordination can be done either directly between the operators or rely on the bulletin board and announcement channels of the satellite and shore stations. As an initial configuration for resource sharing, a static assignment in time and frequency should be adopted by the terrestrial and satellite entities.</w:t>
        </w:r>
      </w:ins>
    </w:p>
    <w:p w14:paraId="1DBD3BBA" w14:textId="77777777" w:rsidR="00B07D8E" w:rsidRPr="002A5028" w:rsidRDefault="00B07D8E" w:rsidP="00B07D8E">
      <w:pPr>
        <w:pStyle w:val="enumlev1"/>
        <w:rPr>
          <w:ins w:id="65" w:author="Lars Løge" w:date="2018-10-10T09:45:00Z"/>
          <w:lang w:val="en-US" w:eastAsia="ja-JP"/>
        </w:rPr>
      </w:pPr>
      <w:ins w:id="66" w:author="Lars Løge" w:date="2018-10-10T09:45:00Z">
        <w:r w:rsidRPr="002A5028">
          <w:rPr>
            <w:lang w:val="en-US" w:eastAsia="ja-JP"/>
          </w:rPr>
          <w:t>–</w:t>
        </w:r>
        <w:r w:rsidRPr="002A5028">
          <w:rPr>
            <w:lang w:val="en-US" w:eastAsia="ja-JP"/>
          </w:rPr>
          <w:tab/>
          <w:t>Channels 1024 and 1084 are exclusivel</w:t>
        </w:r>
        <w:r>
          <w:rPr>
            <w:lang w:val="en-US" w:eastAsia="ja-JP"/>
          </w:rPr>
          <w:t>y used for VDE-TER services</w:t>
        </w:r>
      </w:ins>
    </w:p>
    <w:p w14:paraId="7FA905DD" w14:textId="77777777" w:rsidR="00B07D8E" w:rsidRPr="002A5028" w:rsidRDefault="00B07D8E" w:rsidP="00B07D8E">
      <w:pPr>
        <w:pStyle w:val="enumlev1"/>
        <w:rPr>
          <w:ins w:id="67" w:author="Lars Løge" w:date="2018-10-10T09:45:00Z"/>
          <w:lang w:val="en-US" w:eastAsia="ja-JP"/>
        </w:rPr>
      </w:pPr>
      <w:ins w:id="68" w:author="Lars Løge" w:date="2018-10-10T09:45:00Z">
        <w:r w:rsidRPr="002A5028">
          <w:rPr>
            <w:lang w:val="en-US" w:eastAsia="ja-JP"/>
          </w:rPr>
          <w:t>–</w:t>
        </w:r>
        <w:r w:rsidRPr="002A5028">
          <w:rPr>
            <w:lang w:val="en-US" w:eastAsia="ja-JP"/>
          </w:rPr>
          <w:tab/>
          <w:t>Channels 1026 and 1086 are exclusively used for VDE-SAT uplink (ship-to-satellite)</w:t>
        </w:r>
      </w:ins>
    </w:p>
    <w:p w14:paraId="1252F170" w14:textId="77777777" w:rsidR="00B07D8E" w:rsidRPr="002A5028" w:rsidRDefault="00B07D8E" w:rsidP="00B07D8E">
      <w:pPr>
        <w:pStyle w:val="enumlev1"/>
        <w:rPr>
          <w:ins w:id="69" w:author="Lars Løge" w:date="2018-10-10T09:45:00Z"/>
          <w:lang w:val="en-US" w:eastAsia="ja-JP"/>
        </w:rPr>
      </w:pPr>
      <w:ins w:id="70" w:author="Lars Løge" w:date="2018-10-10T09:45:00Z">
        <w:r w:rsidRPr="002A5028">
          <w:rPr>
            <w:lang w:val="en-US" w:eastAsia="ja-JP"/>
          </w:rPr>
          <w:t>–</w:t>
        </w:r>
        <w:r w:rsidRPr="002A5028">
          <w:rPr>
            <w:lang w:val="en-US" w:eastAsia="ja-JP"/>
          </w:rPr>
          <w:tab/>
          <w:t xml:space="preserve">Channels 1025 and 1085 are time-shared between the VDE-SAT uplink and VDE-TER services. The time-sharing is based on time intervals of 1 </w:t>
        </w:r>
        <w:proofErr w:type="spellStart"/>
        <w:r w:rsidRPr="002A5028">
          <w:rPr>
            <w:lang w:val="en-US" w:eastAsia="ja-JP"/>
          </w:rPr>
          <w:t>hexslot</w:t>
        </w:r>
        <w:proofErr w:type="spellEnd"/>
        <w:r w:rsidRPr="002A5028">
          <w:rPr>
            <w:lang w:val="en-US" w:eastAsia="ja-JP"/>
          </w:rPr>
          <w:t xml:space="preserve"> (6 slots) that are assigned alternately to VDE-SAT and VDE-TER services.</w:t>
        </w:r>
      </w:ins>
    </w:p>
    <w:p w14:paraId="13051CCC" w14:textId="77777777" w:rsidR="00B07D8E" w:rsidDel="001F6643" w:rsidRDefault="00B07D8E" w:rsidP="00B07D8E">
      <w:pPr>
        <w:rPr>
          <w:ins w:id="71" w:author="Lars Løge" w:date="2018-10-10T09:45:00Z"/>
          <w:del w:id="72" w:author="Yoshio MIYADERA" w:date="2018-10-06T20:58:00Z"/>
          <w:lang w:val="en-US" w:eastAsia="ja-JP"/>
        </w:rPr>
      </w:pPr>
      <w:ins w:id="73" w:author="Lars Løge" w:date="2018-10-10T09:45:00Z">
        <w:r w:rsidRPr="002A5028">
          <w:rPr>
            <w:lang w:val="en-US" w:eastAsia="ja-JP"/>
          </w:rPr>
          <w:t>As the starting point of VDES resource sharing or in the absence of coordination between the shore and satellite operation, this resource sharing method should be used.</w:t>
        </w:r>
      </w:ins>
    </w:p>
    <w:p w14:paraId="6E7FDA01" w14:textId="77777777" w:rsidR="00F45DE9" w:rsidRDefault="00F45DE9" w:rsidP="00B07D8E">
      <w:pPr>
        <w:spacing w:before="60"/>
        <w:rPr>
          <w:ins w:id="74" w:author="Lars Løge" w:date="2018-10-10T14:36:00Z"/>
          <w:lang w:val="en-US"/>
        </w:rPr>
      </w:pPr>
    </w:p>
    <w:p w14:paraId="40DDF54C" w14:textId="00F32035" w:rsidR="00E53492" w:rsidRPr="002A5028" w:rsidRDefault="00B07D8E" w:rsidP="00B07D8E">
      <w:pPr>
        <w:spacing w:before="60"/>
        <w:rPr>
          <w:lang w:val="en-US"/>
        </w:rPr>
      </w:pPr>
      <w:ins w:id="75" w:author="Lars Løge" w:date="2018-10-10T09:45:00Z">
        <w:r w:rsidRPr="001F6643">
          <w:rPr>
            <w:lang w:val="en-US"/>
          </w:rPr>
          <w:t xml:space="preserve">Coordination of resource sharing between VDE ship-to-ship and VDE-SAT </w:t>
        </w:r>
        <w:r>
          <w:rPr>
            <w:lang w:val="en-US"/>
          </w:rPr>
          <w:t>up</w:t>
        </w:r>
        <w:r w:rsidRPr="001F6643">
          <w:rPr>
            <w:lang w:val="en-US"/>
          </w:rPr>
          <w:t>link for areas not controlled by a VDE shore station is managed by the VDE-SAT bulletin board, as described in Recommendation ITU-R M.2092-0. As a starting point for this resource sharing or in the absence of any VDE-SAT bulletin board, the resource sharing method described above should be used.</w:t>
        </w:r>
      </w:ins>
    </w:p>
    <w:p w14:paraId="1E183E3A" w14:textId="77777777" w:rsidR="00D553BC" w:rsidRPr="002A5028" w:rsidRDefault="00D553BC" w:rsidP="00D553BC">
      <w:pPr>
        <w:pStyle w:val="Heading2"/>
        <w:ind w:left="0" w:firstLine="0"/>
        <w:rPr>
          <w:lang w:val="en-US"/>
        </w:rPr>
      </w:pPr>
      <w:r w:rsidRPr="002A5028">
        <w:rPr>
          <w:lang w:val="en-US"/>
        </w:rPr>
        <w:t>5.4</w:t>
      </w:r>
      <w:r w:rsidRPr="002A5028">
        <w:rPr>
          <w:lang w:val="en-US"/>
        </w:rPr>
        <w:tab/>
        <w:t>Resource sharing between multiple satellite VHF data exchange systems</w:t>
      </w:r>
      <w:bookmarkEnd w:id="51"/>
    </w:p>
    <w:p w14:paraId="2317F3D7" w14:textId="77777777" w:rsidR="00E53492" w:rsidRPr="002A5028" w:rsidRDefault="00E53492" w:rsidP="00E53492">
      <w:pPr>
        <w:spacing w:before="60"/>
        <w:rPr>
          <w:lang w:val="en-US"/>
        </w:rPr>
      </w:pPr>
      <w:bookmarkStart w:id="76" w:name="_Toc445972023"/>
      <w:r>
        <w:rPr>
          <w:lang w:val="en-US"/>
        </w:rPr>
        <w:t>(… no changes …)</w:t>
      </w:r>
    </w:p>
    <w:p w14:paraId="68F23E7E" w14:textId="77777777" w:rsidR="00D553BC" w:rsidRPr="002A5028" w:rsidRDefault="00D553BC" w:rsidP="00D553BC">
      <w:pPr>
        <w:pStyle w:val="Heading1"/>
        <w:rPr>
          <w:lang w:val="en-US"/>
        </w:rPr>
      </w:pPr>
      <w:r w:rsidRPr="002A5028">
        <w:rPr>
          <w:lang w:val="en-US"/>
        </w:rPr>
        <w:t>6</w:t>
      </w:r>
      <w:r w:rsidRPr="002A5028">
        <w:rPr>
          <w:lang w:val="en-US"/>
        </w:rPr>
        <w:tab/>
        <w:t>Interference to incumbent services and those in adjacent frequency bands</w:t>
      </w:r>
      <w:bookmarkEnd w:id="76"/>
    </w:p>
    <w:p w14:paraId="30545B3D" w14:textId="77777777" w:rsidR="00D553BC" w:rsidRPr="00F8008C" w:rsidRDefault="00D553BC" w:rsidP="00D553BC">
      <w:pPr>
        <w:pStyle w:val="Heading2"/>
      </w:pPr>
      <w:bookmarkStart w:id="77" w:name="_Toc445972024"/>
      <w:r w:rsidRPr="00F8008C">
        <w:t>6.1</w:t>
      </w:r>
      <w:r w:rsidRPr="00F8008C">
        <w:tab/>
        <w:t>In-band interference</w:t>
      </w:r>
    </w:p>
    <w:p w14:paraId="2F3D097B" w14:textId="77777777" w:rsidR="00D553BC" w:rsidRPr="002A5028" w:rsidRDefault="00D553BC" w:rsidP="00D553BC">
      <w:pPr>
        <w:pStyle w:val="Heading3"/>
        <w:rPr>
          <w:lang w:val="en-US"/>
        </w:rPr>
      </w:pPr>
      <w:r w:rsidRPr="002A5028">
        <w:rPr>
          <w:lang w:val="en-US"/>
        </w:rPr>
        <w:t>6.1.1</w:t>
      </w:r>
      <w:r w:rsidRPr="002A5028">
        <w:rPr>
          <w:lang w:val="en-US"/>
        </w:rPr>
        <w:tab/>
        <w:t>Fixed services in-band</w:t>
      </w:r>
    </w:p>
    <w:p w14:paraId="53A170C0" w14:textId="77777777" w:rsidR="00E53492" w:rsidRPr="002A5028" w:rsidRDefault="00E53492" w:rsidP="00E53492">
      <w:pPr>
        <w:spacing w:before="60"/>
        <w:rPr>
          <w:lang w:val="en-US"/>
        </w:rPr>
      </w:pPr>
      <w:r>
        <w:rPr>
          <w:lang w:val="en-US"/>
        </w:rPr>
        <w:t>(… no changes …)</w:t>
      </w:r>
    </w:p>
    <w:p w14:paraId="736F5103" w14:textId="77777777" w:rsidR="00D553BC" w:rsidRPr="002A5028" w:rsidRDefault="00D553BC" w:rsidP="00D553BC">
      <w:pPr>
        <w:pStyle w:val="Heading3"/>
        <w:rPr>
          <w:lang w:val="en-US"/>
        </w:rPr>
      </w:pPr>
      <w:r w:rsidRPr="002A5028">
        <w:rPr>
          <w:lang w:val="en-US"/>
        </w:rPr>
        <w:t>6.1.2</w:t>
      </w:r>
      <w:r w:rsidRPr="002A5028">
        <w:rPr>
          <w:lang w:val="en-US"/>
        </w:rPr>
        <w:tab/>
        <w:t>Land and aeronautical mobile services in-band</w:t>
      </w:r>
    </w:p>
    <w:p w14:paraId="1083C313" w14:textId="77777777" w:rsidR="00D553BC" w:rsidRPr="002A5028" w:rsidRDefault="00D553BC" w:rsidP="00D553BC">
      <w:pPr>
        <w:pStyle w:val="Heading4"/>
        <w:rPr>
          <w:lang w:val="en-US"/>
        </w:rPr>
      </w:pPr>
      <w:r w:rsidRPr="002A5028">
        <w:rPr>
          <w:lang w:val="en-US"/>
        </w:rPr>
        <w:t>6.1.2.1</w:t>
      </w:r>
      <w:r w:rsidRPr="002A5028">
        <w:rPr>
          <w:lang w:val="en-US"/>
        </w:rPr>
        <w:tab/>
        <w:t>Analysis of the interference effect of the VHF data exchange-satellite uplink</w:t>
      </w:r>
    </w:p>
    <w:p w14:paraId="29DF616E" w14:textId="77777777" w:rsidR="00E53492" w:rsidRPr="002A5028" w:rsidRDefault="00E53492" w:rsidP="00E53492">
      <w:pPr>
        <w:spacing w:before="60"/>
        <w:rPr>
          <w:lang w:val="en-US"/>
        </w:rPr>
      </w:pPr>
      <w:r>
        <w:rPr>
          <w:lang w:val="en-US"/>
        </w:rPr>
        <w:t>(… no changes …)</w:t>
      </w:r>
    </w:p>
    <w:p w14:paraId="79A99545" w14:textId="77777777" w:rsidR="00D553BC" w:rsidRPr="002A5028" w:rsidRDefault="00D553BC" w:rsidP="00D553BC">
      <w:pPr>
        <w:pStyle w:val="Heading4"/>
        <w:rPr>
          <w:lang w:val="en-US"/>
        </w:rPr>
      </w:pPr>
      <w:r w:rsidRPr="002A5028">
        <w:rPr>
          <w:lang w:val="en-US"/>
        </w:rPr>
        <w:t>6.1.2.2</w:t>
      </w:r>
      <w:r w:rsidRPr="002A5028">
        <w:rPr>
          <w:lang w:val="en-US"/>
        </w:rPr>
        <w:tab/>
        <w:t>Analysis of the interference effect of the VHF data exchange-satellite downlink</w:t>
      </w:r>
    </w:p>
    <w:p w14:paraId="79D06FE0" w14:textId="77777777" w:rsidR="00E53492" w:rsidRPr="002A5028" w:rsidRDefault="00E53492" w:rsidP="00E53492">
      <w:pPr>
        <w:spacing w:before="60"/>
        <w:rPr>
          <w:lang w:val="en-US"/>
        </w:rPr>
      </w:pPr>
      <w:r>
        <w:rPr>
          <w:lang w:val="en-US"/>
        </w:rPr>
        <w:t>(… no changes …)</w:t>
      </w:r>
    </w:p>
    <w:p w14:paraId="4C60CF4C" w14:textId="77777777" w:rsidR="00D553BC" w:rsidRPr="002A5028" w:rsidRDefault="00D553BC" w:rsidP="00D553BC">
      <w:pPr>
        <w:pStyle w:val="Heading5"/>
        <w:rPr>
          <w:lang w:val="en-US"/>
        </w:rPr>
      </w:pPr>
      <w:r w:rsidRPr="002A5028">
        <w:rPr>
          <w:lang w:val="en-US"/>
        </w:rPr>
        <w:t>6.1.2.2.1</w:t>
      </w:r>
      <w:r w:rsidRPr="002A5028">
        <w:rPr>
          <w:lang w:val="en-US"/>
        </w:rPr>
        <w:tab/>
        <w:t>View 1 about power flux density mask</w:t>
      </w:r>
    </w:p>
    <w:p w14:paraId="38FD783E" w14:textId="77777777" w:rsidR="00E53492" w:rsidRPr="002A5028" w:rsidRDefault="00E53492" w:rsidP="00E53492">
      <w:pPr>
        <w:spacing w:before="60"/>
        <w:rPr>
          <w:lang w:val="en-US"/>
        </w:rPr>
      </w:pPr>
      <w:r>
        <w:rPr>
          <w:lang w:val="en-US"/>
        </w:rPr>
        <w:t>(… no changes …)</w:t>
      </w:r>
    </w:p>
    <w:p w14:paraId="6EFAAFFF" w14:textId="77777777" w:rsidR="00D553BC" w:rsidRPr="009D08D2" w:rsidRDefault="00D553BC" w:rsidP="00D553BC">
      <w:pPr>
        <w:pStyle w:val="Heading3"/>
      </w:pPr>
      <w:r w:rsidRPr="009D08D2">
        <w:lastRenderedPageBreak/>
        <w:t>6.1.2.2.1.1</w:t>
      </w:r>
      <w:r w:rsidRPr="009D08D2">
        <w:tab/>
        <w:t xml:space="preserve">Characteristics of land mobile systems operating in the </w:t>
      </w:r>
      <w:r w:rsidR="00880CC3">
        <w:t xml:space="preserve">frequency band </w:t>
      </w:r>
      <w:r w:rsidRPr="009D08D2">
        <w:t xml:space="preserve">156 to 162 MHz </w:t>
      </w:r>
    </w:p>
    <w:p w14:paraId="4A05AB69" w14:textId="0C8C31D4" w:rsidR="00D8706A" w:rsidRDefault="00D8706A" w:rsidP="00D8706A">
      <w:pPr>
        <w:rPr>
          <w:bCs/>
        </w:rPr>
      </w:pPr>
      <w:del w:id="78" w:author="Lars Løge" w:date="2018-08-21T15:46:00Z">
        <w:r w:rsidDel="00D8706A">
          <w:rPr>
            <w:bCs/>
          </w:rPr>
          <w:delText xml:space="preserve">Editor’s note: </w:delText>
        </w:r>
      </w:del>
      <w:r w:rsidRPr="006A268F">
        <w:rPr>
          <w:szCs w:val="24"/>
        </w:rPr>
        <w:t xml:space="preserve">Regarding the mobile station, this analysis </w:t>
      </w:r>
      <w:del w:id="79" w:author="Lars Løge" w:date="2018-10-10T14:41:00Z">
        <w:r w:rsidRPr="006A268F" w:rsidDel="00004F91">
          <w:rPr>
            <w:szCs w:val="24"/>
          </w:rPr>
          <w:delText xml:space="preserve">only </w:delText>
        </w:r>
      </w:del>
      <w:del w:id="80" w:author="Lars Løge" w:date="2018-08-21T15:46:00Z">
        <w:r w:rsidRPr="006A268F" w:rsidDel="00D8706A">
          <w:rPr>
            <w:szCs w:val="24"/>
          </w:rPr>
          <w:delText>takes into account</w:delText>
        </w:r>
      </w:del>
      <w:ins w:id="81" w:author="Lars Løge" w:date="2018-08-21T15:46:00Z">
        <w:r w:rsidRPr="006A268F">
          <w:rPr>
            <w:szCs w:val="24"/>
          </w:rPr>
          <w:t>considers</w:t>
        </w:r>
      </w:ins>
      <w:r w:rsidRPr="006A268F">
        <w:rPr>
          <w:szCs w:val="24"/>
        </w:rPr>
        <w:t xml:space="preserve"> </w:t>
      </w:r>
      <w:r w:rsidRPr="00C306C3">
        <w:rPr>
          <w:szCs w:val="24"/>
        </w:rPr>
        <w:t xml:space="preserve">the </w:t>
      </w:r>
      <w:ins w:id="82" w:author="Lars Løge" w:date="2018-10-10T14:39:00Z">
        <w:r w:rsidR="00004F91">
          <w:rPr>
            <w:szCs w:val="24"/>
          </w:rPr>
          <w:t>link between the base station</w:t>
        </w:r>
      </w:ins>
      <w:ins w:id="83" w:author="Lars Løge" w:date="2018-10-10T14:41:00Z">
        <w:r w:rsidR="00004F91">
          <w:rPr>
            <w:szCs w:val="24"/>
          </w:rPr>
          <w:t>s</w:t>
        </w:r>
      </w:ins>
      <w:ins w:id="84" w:author="Lars Løge" w:date="2018-10-10T14:39:00Z">
        <w:r w:rsidR="00004F91">
          <w:rPr>
            <w:szCs w:val="24"/>
          </w:rPr>
          <w:t xml:space="preserve"> and the </w:t>
        </w:r>
      </w:ins>
      <w:r w:rsidRPr="00C306C3">
        <w:t>vehicular mobile stations</w:t>
      </w:r>
      <w:r>
        <w:t>.</w:t>
      </w:r>
      <w:del w:id="85" w:author="Lars Løge" w:date="2018-08-21T15:47:00Z">
        <w:r w:rsidDel="00D8706A">
          <w:rPr>
            <w:szCs w:val="24"/>
          </w:rPr>
          <w:delText xml:space="preserve"> The case</w:delText>
        </w:r>
        <w:r w:rsidRPr="006A268F" w:rsidDel="00D8706A">
          <w:rPr>
            <w:szCs w:val="24"/>
          </w:rPr>
          <w:delText xml:space="preserve"> </w:delText>
        </w:r>
        <w:r w:rsidDel="00D8706A">
          <w:rPr>
            <w:szCs w:val="24"/>
          </w:rPr>
          <w:delText xml:space="preserve">of </w:delText>
        </w:r>
        <w:r w:rsidRPr="00C306C3" w:rsidDel="00D8706A">
          <w:delText>handheld mobile stations</w:delText>
        </w:r>
        <w:r w:rsidDel="00D8706A">
          <w:delText xml:space="preserve"> have not yet been evaluated.</w:delText>
        </w:r>
      </w:del>
    </w:p>
    <w:p w14:paraId="568DBFC6" w14:textId="77777777" w:rsidR="00D8706A" w:rsidRPr="009D08D2" w:rsidRDefault="00D8706A" w:rsidP="00D8706A">
      <w:pPr>
        <w:rPr>
          <w:bCs/>
        </w:rPr>
      </w:pPr>
      <w:r w:rsidRPr="009D08D2">
        <w:rPr>
          <w:bCs/>
        </w:rPr>
        <w:t>Representative technical and operational characteristics of conventional and trunked land mobile systems operating in the mobile service in the frequency band 156-162 MHz are given in Recommendation ITU-R M.1808. Table 28 provides the technical characteristics of base stations and Table 29 provides technical characteristics of mobile stations as they are given in that Recommendation. Recommendation ITU-R P.372 provides additional relevant information regarding interference.</w:t>
      </w:r>
    </w:p>
    <w:p w14:paraId="1702E699" w14:textId="77777777" w:rsidR="00D8706A" w:rsidRPr="009D08D2" w:rsidRDefault="00D8706A" w:rsidP="00D8706A">
      <w:pPr>
        <w:pStyle w:val="TableNo"/>
      </w:pPr>
      <w:r w:rsidRPr="009D08D2">
        <w:t>TABLE 28</w:t>
      </w:r>
    </w:p>
    <w:p w14:paraId="655542FD" w14:textId="77777777" w:rsidR="00D8706A" w:rsidRPr="009D08D2" w:rsidRDefault="00D8706A" w:rsidP="00D8706A">
      <w:pPr>
        <w:pStyle w:val="Tabletitle"/>
        <w:rPr>
          <w:b w:val="0"/>
        </w:rPr>
      </w:pPr>
      <w:r w:rsidRPr="009D08D2">
        <w:t xml:space="preserve">Technical characteristics for base stations </w:t>
      </w:r>
      <w:r>
        <w:t>operating in the mobile service</w:t>
      </w:r>
      <w:r>
        <w:br/>
      </w:r>
      <w:r w:rsidRPr="009D08D2">
        <w:t xml:space="preserve">in the frequency band 138-174 MHz </w:t>
      </w:r>
    </w:p>
    <w:tbl>
      <w:tblPr>
        <w:tblW w:w="6098" w:type="dxa"/>
        <w:jc w:val="center"/>
        <w:tblLayout w:type="fixed"/>
        <w:tblLook w:val="0000" w:firstRow="0" w:lastRow="0" w:firstColumn="0" w:lastColumn="0" w:noHBand="0" w:noVBand="0"/>
      </w:tblPr>
      <w:tblGrid>
        <w:gridCol w:w="3075"/>
        <w:gridCol w:w="1470"/>
        <w:gridCol w:w="1553"/>
      </w:tblGrid>
      <w:tr w:rsidR="00D8706A" w:rsidRPr="00760E1E" w14:paraId="484334D4" w14:textId="77777777" w:rsidTr="00771987">
        <w:trPr>
          <w:cantSplit/>
          <w:tblHeader/>
          <w:jc w:val="center"/>
        </w:trPr>
        <w:tc>
          <w:tcPr>
            <w:tcW w:w="3075" w:type="dxa"/>
            <w:tcBorders>
              <w:top w:val="single" w:sz="4" w:space="0" w:color="auto"/>
              <w:left w:val="single" w:sz="4" w:space="0" w:color="auto"/>
              <w:bottom w:val="single" w:sz="4" w:space="0" w:color="auto"/>
              <w:right w:val="nil"/>
            </w:tcBorders>
            <w:noWrap/>
            <w:tcMar>
              <w:left w:w="57" w:type="dxa"/>
              <w:right w:w="57" w:type="dxa"/>
            </w:tcMar>
            <w:vAlign w:val="center"/>
          </w:tcPr>
          <w:p w14:paraId="12F7C1B9" w14:textId="77777777" w:rsidR="00D8706A" w:rsidRPr="009D08D2" w:rsidRDefault="00D8706A" w:rsidP="00771987">
            <w:pPr>
              <w:pStyle w:val="Tablehead"/>
            </w:pPr>
            <w:r w:rsidRPr="009D08D2">
              <w:t>Frequency band (MHz)</w:t>
            </w:r>
          </w:p>
        </w:tc>
        <w:tc>
          <w:tcPr>
            <w:tcW w:w="3023" w:type="dxa"/>
            <w:gridSpan w:val="2"/>
            <w:tcBorders>
              <w:top w:val="single" w:sz="4" w:space="0" w:color="auto"/>
              <w:left w:val="single" w:sz="4" w:space="0" w:color="auto"/>
              <w:bottom w:val="single" w:sz="4" w:space="0" w:color="auto"/>
              <w:right w:val="single" w:sz="4" w:space="0" w:color="auto"/>
            </w:tcBorders>
            <w:noWrap/>
            <w:vAlign w:val="bottom"/>
          </w:tcPr>
          <w:p w14:paraId="45CF9991" w14:textId="77777777" w:rsidR="00D8706A" w:rsidRPr="009D08D2" w:rsidRDefault="00D8706A" w:rsidP="00771987">
            <w:pPr>
              <w:pStyle w:val="Tablehead"/>
            </w:pPr>
            <w:r w:rsidRPr="009D08D2">
              <w:t>138–174</w:t>
            </w:r>
          </w:p>
        </w:tc>
      </w:tr>
      <w:tr w:rsidR="00D8706A" w:rsidRPr="00760E1E" w14:paraId="603C582E" w14:textId="77777777" w:rsidTr="00771987">
        <w:trPr>
          <w:cantSplit/>
          <w:tblHeader/>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554E8B19" w14:textId="77777777" w:rsidR="00D8706A" w:rsidRPr="009D08D2" w:rsidRDefault="00D8706A" w:rsidP="00771987">
            <w:pPr>
              <w:pStyle w:val="Tablehead"/>
            </w:pPr>
            <w:r w:rsidRPr="009D08D2">
              <w:t>Type of emission</w:t>
            </w:r>
          </w:p>
        </w:tc>
        <w:tc>
          <w:tcPr>
            <w:tcW w:w="1470" w:type="dxa"/>
            <w:tcBorders>
              <w:top w:val="nil"/>
              <w:left w:val="single" w:sz="4" w:space="0" w:color="auto"/>
              <w:bottom w:val="single" w:sz="4" w:space="0" w:color="auto"/>
              <w:right w:val="single" w:sz="4" w:space="0" w:color="auto"/>
            </w:tcBorders>
            <w:noWrap/>
            <w:vAlign w:val="bottom"/>
          </w:tcPr>
          <w:p w14:paraId="413B0F01" w14:textId="77777777" w:rsidR="00D8706A" w:rsidRPr="009D08D2" w:rsidRDefault="00D8706A" w:rsidP="00771987">
            <w:pPr>
              <w:pStyle w:val="Tablehead"/>
              <w:keepLines/>
            </w:pPr>
            <w:r w:rsidRPr="009D08D2">
              <w:t>Analogue</w:t>
            </w:r>
          </w:p>
        </w:tc>
        <w:tc>
          <w:tcPr>
            <w:tcW w:w="1553" w:type="dxa"/>
            <w:tcBorders>
              <w:top w:val="nil"/>
              <w:left w:val="nil"/>
              <w:bottom w:val="single" w:sz="4" w:space="0" w:color="auto"/>
              <w:right w:val="single" w:sz="4" w:space="0" w:color="auto"/>
            </w:tcBorders>
            <w:noWrap/>
            <w:vAlign w:val="bottom"/>
          </w:tcPr>
          <w:p w14:paraId="11BB79CD" w14:textId="77777777" w:rsidR="00D8706A" w:rsidRPr="009D08D2" w:rsidRDefault="00D8706A" w:rsidP="00771987">
            <w:pPr>
              <w:pStyle w:val="Tablehead"/>
              <w:keepLines/>
            </w:pPr>
            <w:r w:rsidRPr="009D08D2">
              <w:t>Digital</w:t>
            </w:r>
          </w:p>
        </w:tc>
      </w:tr>
      <w:tr w:rsidR="00D8706A" w:rsidRPr="00760E1E" w14:paraId="54FECBE9" w14:textId="77777777" w:rsidTr="00771987">
        <w:trPr>
          <w:cantSplit/>
          <w:jc w:val="cente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060FCB16" w14:textId="77777777" w:rsidR="00D8706A" w:rsidRPr="009D08D2" w:rsidRDefault="00D8706A" w:rsidP="00771987">
            <w:pPr>
              <w:pStyle w:val="Tabletext"/>
              <w:rPr>
                <w:i/>
                <w:iCs/>
              </w:rPr>
            </w:pPr>
            <w:r w:rsidRPr="009D08D2">
              <w:rPr>
                <w:i/>
                <w:iCs/>
              </w:rPr>
              <w:t>System-wide</w:t>
            </w:r>
          </w:p>
        </w:tc>
        <w:tc>
          <w:tcPr>
            <w:tcW w:w="1470" w:type="dxa"/>
            <w:tcBorders>
              <w:top w:val="single" w:sz="4" w:space="0" w:color="auto"/>
              <w:bottom w:val="single" w:sz="4" w:space="0" w:color="auto"/>
            </w:tcBorders>
            <w:shd w:val="clear" w:color="auto" w:fill="auto"/>
            <w:noWrap/>
            <w:vAlign w:val="bottom"/>
          </w:tcPr>
          <w:p w14:paraId="26EEAD76" w14:textId="77777777" w:rsidR="00D8706A" w:rsidRPr="009D08D2" w:rsidRDefault="00D8706A" w:rsidP="00771987">
            <w:pPr>
              <w:pStyle w:val="Tabletext"/>
              <w:jc w:val="center"/>
              <w:rPr>
                <w:i/>
                <w:iCs/>
              </w:rPr>
            </w:pPr>
          </w:p>
        </w:tc>
        <w:tc>
          <w:tcPr>
            <w:tcW w:w="1553" w:type="dxa"/>
            <w:tcBorders>
              <w:top w:val="single" w:sz="4" w:space="0" w:color="auto"/>
              <w:bottom w:val="single" w:sz="4" w:space="0" w:color="auto"/>
              <w:right w:val="single" w:sz="4" w:space="0" w:color="auto"/>
            </w:tcBorders>
            <w:shd w:val="clear" w:color="auto" w:fill="auto"/>
            <w:noWrap/>
            <w:vAlign w:val="bottom"/>
          </w:tcPr>
          <w:p w14:paraId="2D8150A0" w14:textId="77777777" w:rsidR="00D8706A" w:rsidRPr="009D08D2" w:rsidRDefault="00D8706A" w:rsidP="00771987">
            <w:pPr>
              <w:pStyle w:val="Tabletext"/>
              <w:jc w:val="center"/>
              <w:rPr>
                <w:i/>
                <w:iCs/>
              </w:rPr>
            </w:pPr>
          </w:p>
        </w:tc>
      </w:tr>
      <w:tr w:rsidR="00D8706A" w:rsidRPr="00760E1E" w14:paraId="64D6BEE7" w14:textId="77777777" w:rsidTr="00771987">
        <w:trPr>
          <w:cantSplit/>
          <w:jc w:val="center"/>
        </w:trPr>
        <w:tc>
          <w:tcPr>
            <w:tcW w:w="3075" w:type="dxa"/>
            <w:tcBorders>
              <w:top w:val="single" w:sz="4" w:space="0" w:color="auto"/>
              <w:left w:val="single" w:sz="4" w:space="0" w:color="auto"/>
              <w:bottom w:val="single" w:sz="4" w:space="0" w:color="auto"/>
              <w:right w:val="nil"/>
            </w:tcBorders>
            <w:noWrap/>
            <w:tcMar>
              <w:left w:w="57" w:type="dxa"/>
              <w:right w:w="57" w:type="dxa"/>
            </w:tcMar>
          </w:tcPr>
          <w:p w14:paraId="4DE195EA" w14:textId="77777777" w:rsidR="00D8706A" w:rsidRPr="009D08D2" w:rsidRDefault="00D8706A" w:rsidP="00771987">
            <w:pPr>
              <w:pStyle w:val="Tabletext"/>
              <w:keepNext/>
              <w:keepLines/>
              <w:jc w:val="right"/>
              <w:rPr>
                <w:color w:val="000000"/>
              </w:rPr>
            </w:pPr>
            <w:r w:rsidRPr="009D08D2">
              <w:rPr>
                <w:color w:val="000000"/>
              </w:rPr>
              <w:lastRenderedPageBreak/>
              <w:t>Channel bandwidth (kHz)</w:t>
            </w:r>
          </w:p>
        </w:tc>
        <w:tc>
          <w:tcPr>
            <w:tcW w:w="1470" w:type="dxa"/>
            <w:tcBorders>
              <w:top w:val="single" w:sz="4" w:space="0" w:color="auto"/>
              <w:left w:val="single" w:sz="4" w:space="0" w:color="auto"/>
              <w:bottom w:val="single" w:sz="4" w:space="0" w:color="auto"/>
              <w:right w:val="single" w:sz="4" w:space="0" w:color="auto"/>
            </w:tcBorders>
            <w:noWrap/>
          </w:tcPr>
          <w:p w14:paraId="62411DE7" w14:textId="77777777" w:rsidR="00D8706A" w:rsidRPr="009D08D2" w:rsidRDefault="00D8706A" w:rsidP="00771987">
            <w:pPr>
              <w:pStyle w:val="Tabletext"/>
              <w:keepNext/>
              <w:keepLines/>
              <w:jc w:val="center"/>
              <w:rPr>
                <w:color w:val="000000"/>
              </w:rPr>
            </w:pPr>
            <w:r w:rsidRPr="009D08D2">
              <w:rPr>
                <w:color w:val="000000"/>
              </w:rPr>
              <w:t>12.5/15/25/30</w:t>
            </w:r>
          </w:p>
        </w:tc>
        <w:tc>
          <w:tcPr>
            <w:tcW w:w="1553" w:type="dxa"/>
            <w:tcBorders>
              <w:top w:val="single" w:sz="4" w:space="0" w:color="auto"/>
              <w:left w:val="nil"/>
              <w:bottom w:val="single" w:sz="4" w:space="0" w:color="auto"/>
              <w:right w:val="single" w:sz="4" w:space="0" w:color="auto"/>
            </w:tcBorders>
            <w:noWrap/>
          </w:tcPr>
          <w:p w14:paraId="77251655" w14:textId="77777777" w:rsidR="00D8706A" w:rsidRPr="009D08D2" w:rsidRDefault="00D8706A" w:rsidP="00771987">
            <w:pPr>
              <w:pStyle w:val="Tabletext"/>
              <w:keepNext/>
              <w:keepLines/>
              <w:jc w:val="center"/>
              <w:rPr>
                <w:color w:val="000000"/>
              </w:rPr>
            </w:pPr>
            <w:r w:rsidRPr="009D08D2">
              <w:rPr>
                <w:color w:val="000000"/>
              </w:rPr>
              <w:t>6.25/7.5/12.5/15</w:t>
            </w:r>
          </w:p>
        </w:tc>
      </w:tr>
      <w:tr w:rsidR="00D8706A" w:rsidRPr="00760E1E" w14:paraId="16AC0612"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1D667FDB" w14:textId="77777777" w:rsidR="00D8706A" w:rsidRPr="009D08D2" w:rsidRDefault="00D8706A" w:rsidP="00771987">
            <w:pPr>
              <w:pStyle w:val="Tabletext"/>
              <w:keepNext/>
              <w:keepLines/>
              <w:jc w:val="right"/>
              <w:rPr>
                <w:color w:val="000000"/>
              </w:rPr>
            </w:pPr>
            <w:r w:rsidRPr="009D08D2">
              <w:rPr>
                <w:color w:val="000000"/>
              </w:rPr>
              <w:t>Modulation type</w:t>
            </w:r>
          </w:p>
        </w:tc>
        <w:tc>
          <w:tcPr>
            <w:tcW w:w="1470" w:type="dxa"/>
            <w:tcBorders>
              <w:top w:val="nil"/>
              <w:left w:val="single" w:sz="4" w:space="0" w:color="auto"/>
              <w:bottom w:val="single" w:sz="4" w:space="0" w:color="auto"/>
              <w:right w:val="single" w:sz="4" w:space="0" w:color="auto"/>
            </w:tcBorders>
            <w:noWrap/>
          </w:tcPr>
          <w:p w14:paraId="0043C988" w14:textId="77777777" w:rsidR="00D8706A" w:rsidRPr="009D08D2" w:rsidRDefault="00D8706A" w:rsidP="00771987">
            <w:pPr>
              <w:pStyle w:val="Tabletext"/>
              <w:keepNext/>
              <w:keepLines/>
              <w:jc w:val="center"/>
              <w:rPr>
                <w:color w:val="000000"/>
              </w:rPr>
            </w:pPr>
            <w:r w:rsidRPr="009D08D2">
              <w:rPr>
                <w:color w:val="000000"/>
              </w:rPr>
              <w:t>FM</w:t>
            </w:r>
          </w:p>
        </w:tc>
        <w:tc>
          <w:tcPr>
            <w:tcW w:w="1553" w:type="dxa"/>
            <w:tcBorders>
              <w:top w:val="nil"/>
              <w:left w:val="nil"/>
              <w:bottom w:val="single" w:sz="4" w:space="0" w:color="auto"/>
              <w:right w:val="single" w:sz="4" w:space="0" w:color="auto"/>
            </w:tcBorders>
            <w:noWrap/>
          </w:tcPr>
          <w:p w14:paraId="43971922" w14:textId="77777777" w:rsidR="00D8706A" w:rsidRPr="009D08D2" w:rsidRDefault="00D8706A" w:rsidP="00771987">
            <w:pPr>
              <w:pStyle w:val="Tabletext"/>
              <w:keepNext/>
              <w:keepLines/>
              <w:jc w:val="center"/>
              <w:rPr>
                <w:color w:val="000000"/>
              </w:rPr>
            </w:pPr>
            <w:r w:rsidRPr="009D08D2">
              <w:rPr>
                <w:color w:val="000000"/>
              </w:rPr>
              <w:t>C4FM</w:t>
            </w:r>
          </w:p>
        </w:tc>
      </w:tr>
      <w:tr w:rsidR="00D8706A" w:rsidRPr="00760E1E" w14:paraId="061A6D1B"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6071A4CC" w14:textId="77777777" w:rsidR="00D8706A" w:rsidRPr="009D08D2" w:rsidRDefault="00D8706A" w:rsidP="00771987">
            <w:pPr>
              <w:pStyle w:val="Tabletext"/>
              <w:keepNext/>
              <w:keepLines/>
              <w:jc w:val="right"/>
              <w:rPr>
                <w:color w:val="000000"/>
              </w:rPr>
            </w:pPr>
            <w:r w:rsidRPr="009D08D2">
              <w:rPr>
                <w:color w:val="000000"/>
              </w:rPr>
              <w:t>Type of operation</w:t>
            </w:r>
          </w:p>
        </w:tc>
        <w:tc>
          <w:tcPr>
            <w:tcW w:w="1470" w:type="dxa"/>
            <w:tcBorders>
              <w:top w:val="nil"/>
              <w:left w:val="single" w:sz="4" w:space="0" w:color="auto"/>
              <w:bottom w:val="single" w:sz="4" w:space="0" w:color="auto"/>
              <w:right w:val="single" w:sz="4" w:space="0" w:color="auto"/>
            </w:tcBorders>
            <w:noWrap/>
            <w:tcMar>
              <w:left w:w="57" w:type="dxa"/>
              <w:right w:w="57" w:type="dxa"/>
            </w:tcMar>
          </w:tcPr>
          <w:p w14:paraId="02CC1229" w14:textId="77777777" w:rsidR="00D8706A" w:rsidRPr="009D08D2" w:rsidRDefault="00D8706A" w:rsidP="00771987">
            <w:pPr>
              <w:pStyle w:val="Tabletext"/>
              <w:keepNext/>
              <w:keepLines/>
              <w:jc w:val="center"/>
              <w:rPr>
                <w:color w:val="000000"/>
                <w:vertAlign w:val="superscript"/>
              </w:rPr>
            </w:pPr>
            <w:r w:rsidRPr="009D08D2">
              <w:rPr>
                <w:color w:val="000000"/>
              </w:rPr>
              <w:t>Simplex/duplex</w:t>
            </w:r>
          </w:p>
        </w:tc>
        <w:tc>
          <w:tcPr>
            <w:tcW w:w="1553" w:type="dxa"/>
            <w:tcBorders>
              <w:top w:val="nil"/>
              <w:left w:val="nil"/>
              <w:bottom w:val="single" w:sz="4" w:space="0" w:color="auto"/>
              <w:right w:val="single" w:sz="4" w:space="0" w:color="auto"/>
            </w:tcBorders>
            <w:noWrap/>
            <w:tcMar>
              <w:left w:w="57" w:type="dxa"/>
              <w:right w:w="57" w:type="dxa"/>
            </w:tcMar>
          </w:tcPr>
          <w:p w14:paraId="69E15F85" w14:textId="77777777" w:rsidR="00D8706A" w:rsidRPr="009D08D2" w:rsidRDefault="00D8706A" w:rsidP="00771987">
            <w:pPr>
              <w:pStyle w:val="Tabletext"/>
              <w:keepNext/>
              <w:keepLines/>
              <w:jc w:val="center"/>
              <w:rPr>
                <w:color w:val="000000"/>
              </w:rPr>
            </w:pPr>
            <w:r w:rsidRPr="009D08D2">
              <w:rPr>
                <w:color w:val="000000"/>
              </w:rPr>
              <w:t>Duplex</w:t>
            </w:r>
          </w:p>
        </w:tc>
      </w:tr>
      <w:tr w:rsidR="00D8706A" w:rsidRPr="00760E1E" w14:paraId="182A0AC3"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3ED84B9F" w14:textId="77777777" w:rsidR="00D8706A" w:rsidRPr="009D08D2" w:rsidRDefault="00D8706A" w:rsidP="00771987">
            <w:pPr>
              <w:pStyle w:val="Tabletext"/>
              <w:keepNext/>
              <w:keepLines/>
              <w:jc w:val="right"/>
              <w:rPr>
                <w:color w:val="000000"/>
              </w:rPr>
            </w:pPr>
            <w:r w:rsidRPr="009D08D2">
              <w:rPr>
                <w:color w:val="000000"/>
              </w:rPr>
              <w:t>Typical SINAD (dB) or BER (%)</w:t>
            </w:r>
          </w:p>
        </w:tc>
        <w:tc>
          <w:tcPr>
            <w:tcW w:w="1470" w:type="dxa"/>
            <w:tcBorders>
              <w:top w:val="nil"/>
              <w:left w:val="single" w:sz="4" w:space="0" w:color="auto"/>
              <w:bottom w:val="single" w:sz="4" w:space="0" w:color="auto"/>
              <w:right w:val="single" w:sz="4" w:space="0" w:color="auto"/>
            </w:tcBorders>
            <w:noWrap/>
          </w:tcPr>
          <w:p w14:paraId="0AD9F00D" w14:textId="77777777" w:rsidR="00D8706A" w:rsidRPr="009D08D2" w:rsidRDefault="00D8706A" w:rsidP="00771987">
            <w:pPr>
              <w:pStyle w:val="Tabletext"/>
              <w:keepNext/>
              <w:keepLines/>
              <w:jc w:val="center"/>
              <w:rPr>
                <w:color w:val="000000"/>
              </w:rPr>
            </w:pPr>
            <w:r w:rsidRPr="009D08D2">
              <w:rPr>
                <w:color w:val="000000"/>
              </w:rPr>
              <w:t>12 dB</w:t>
            </w:r>
          </w:p>
        </w:tc>
        <w:tc>
          <w:tcPr>
            <w:tcW w:w="1553" w:type="dxa"/>
            <w:tcBorders>
              <w:top w:val="nil"/>
              <w:left w:val="nil"/>
              <w:bottom w:val="single" w:sz="4" w:space="0" w:color="auto"/>
              <w:right w:val="single" w:sz="4" w:space="0" w:color="auto"/>
            </w:tcBorders>
            <w:noWrap/>
          </w:tcPr>
          <w:p w14:paraId="65DADBAB" w14:textId="77777777" w:rsidR="00D8706A" w:rsidRPr="009D08D2" w:rsidRDefault="00D8706A" w:rsidP="00771987">
            <w:pPr>
              <w:pStyle w:val="Tabletext"/>
              <w:keepNext/>
              <w:keepLines/>
              <w:jc w:val="center"/>
              <w:rPr>
                <w:color w:val="000000"/>
              </w:rPr>
            </w:pPr>
            <w:r w:rsidRPr="009D08D2">
              <w:rPr>
                <w:color w:val="000000"/>
              </w:rPr>
              <w:t>5%</w:t>
            </w:r>
          </w:p>
        </w:tc>
      </w:tr>
      <w:tr w:rsidR="00D8706A" w:rsidRPr="00760E1E" w14:paraId="0D14CA65" w14:textId="77777777" w:rsidTr="00771987">
        <w:trPr>
          <w:cantSplit/>
          <w:jc w:val="cente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1FEB93F0" w14:textId="77777777" w:rsidR="00D8706A" w:rsidRPr="009D08D2" w:rsidRDefault="00D8706A" w:rsidP="00771987">
            <w:pPr>
              <w:pStyle w:val="Tabletext"/>
              <w:keepNext/>
              <w:keepLines/>
              <w:jc w:val="right"/>
              <w:rPr>
                <w:i/>
                <w:iCs/>
                <w:color w:val="000000"/>
              </w:rPr>
            </w:pPr>
            <w:r w:rsidRPr="009D08D2">
              <w:rPr>
                <w:i/>
                <w:iCs/>
                <w:color w:val="000000"/>
              </w:rPr>
              <w:t xml:space="preserve">Transmitter </w:t>
            </w:r>
          </w:p>
        </w:tc>
        <w:tc>
          <w:tcPr>
            <w:tcW w:w="1470" w:type="dxa"/>
            <w:tcBorders>
              <w:top w:val="single" w:sz="4" w:space="0" w:color="auto"/>
              <w:bottom w:val="single" w:sz="4" w:space="0" w:color="auto"/>
            </w:tcBorders>
            <w:shd w:val="clear" w:color="auto" w:fill="auto"/>
            <w:noWrap/>
          </w:tcPr>
          <w:p w14:paraId="2B972166" w14:textId="77777777" w:rsidR="00D8706A" w:rsidRPr="009D08D2" w:rsidRDefault="00D8706A" w:rsidP="00771987">
            <w:pPr>
              <w:pStyle w:val="Tabletext"/>
              <w:jc w:val="center"/>
              <w:rPr>
                <w:i/>
                <w:iCs/>
                <w:color w:val="000000"/>
              </w:rPr>
            </w:pPr>
          </w:p>
        </w:tc>
        <w:tc>
          <w:tcPr>
            <w:tcW w:w="1553" w:type="dxa"/>
            <w:tcBorders>
              <w:top w:val="single" w:sz="4" w:space="0" w:color="auto"/>
              <w:bottom w:val="single" w:sz="4" w:space="0" w:color="auto"/>
              <w:right w:val="single" w:sz="4" w:space="0" w:color="auto"/>
            </w:tcBorders>
            <w:shd w:val="clear" w:color="auto" w:fill="auto"/>
            <w:noWrap/>
          </w:tcPr>
          <w:p w14:paraId="5FE91D45" w14:textId="77777777" w:rsidR="00D8706A" w:rsidRPr="009D08D2" w:rsidRDefault="00D8706A" w:rsidP="00771987">
            <w:pPr>
              <w:pStyle w:val="Tabletext"/>
              <w:jc w:val="center"/>
              <w:rPr>
                <w:i/>
                <w:iCs/>
                <w:color w:val="000000"/>
              </w:rPr>
            </w:pPr>
          </w:p>
        </w:tc>
      </w:tr>
      <w:tr w:rsidR="00D8706A" w:rsidRPr="00760E1E" w14:paraId="48486227" w14:textId="77777777" w:rsidTr="00771987">
        <w:trPr>
          <w:cantSplit/>
          <w:jc w:val="center"/>
        </w:trPr>
        <w:tc>
          <w:tcPr>
            <w:tcW w:w="3075" w:type="dxa"/>
            <w:tcBorders>
              <w:top w:val="single" w:sz="4" w:space="0" w:color="auto"/>
              <w:left w:val="single" w:sz="4" w:space="0" w:color="auto"/>
              <w:bottom w:val="single" w:sz="4" w:space="0" w:color="auto"/>
              <w:right w:val="nil"/>
            </w:tcBorders>
            <w:tcMar>
              <w:left w:w="57" w:type="dxa"/>
              <w:right w:w="57" w:type="dxa"/>
            </w:tcMar>
          </w:tcPr>
          <w:p w14:paraId="71A52E80" w14:textId="77777777" w:rsidR="00D8706A" w:rsidRPr="009D08D2" w:rsidRDefault="00D8706A" w:rsidP="00771987">
            <w:pPr>
              <w:pStyle w:val="Tabletext"/>
              <w:keepNext/>
              <w:keepLines/>
              <w:jc w:val="right"/>
              <w:rPr>
                <w:color w:val="000000"/>
              </w:rPr>
            </w:pPr>
            <w:r w:rsidRPr="009D08D2">
              <w:rPr>
                <w:color w:val="000000"/>
              </w:rPr>
              <w:t>Output power (W)</w:t>
            </w:r>
          </w:p>
        </w:tc>
        <w:tc>
          <w:tcPr>
            <w:tcW w:w="1470" w:type="dxa"/>
            <w:tcBorders>
              <w:top w:val="single" w:sz="4" w:space="0" w:color="auto"/>
              <w:left w:val="single" w:sz="4" w:space="0" w:color="auto"/>
              <w:bottom w:val="single" w:sz="4" w:space="0" w:color="auto"/>
              <w:right w:val="single" w:sz="4" w:space="0" w:color="auto"/>
            </w:tcBorders>
          </w:tcPr>
          <w:p w14:paraId="68F5CBF9" w14:textId="77777777" w:rsidR="00D8706A" w:rsidRPr="009D08D2" w:rsidRDefault="00D8706A" w:rsidP="00771987">
            <w:pPr>
              <w:pStyle w:val="Tabletext"/>
              <w:keepNext/>
              <w:keepLines/>
              <w:jc w:val="center"/>
              <w:rPr>
                <w:color w:val="000000"/>
                <w:vertAlign w:val="superscript"/>
              </w:rPr>
            </w:pPr>
            <w:r w:rsidRPr="009D08D2">
              <w:rPr>
                <w:color w:val="000000"/>
              </w:rPr>
              <w:t>5–125</w:t>
            </w:r>
            <w:r w:rsidRPr="009D08D2">
              <w:rPr>
                <w:color w:val="000000"/>
              </w:rPr>
              <w:br/>
              <w:t>(30)</w:t>
            </w:r>
            <w:r w:rsidRPr="009D08D2">
              <w:rPr>
                <w:color w:val="000000"/>
              </w:rPr>
              <w:br/>
              <w:t>(100)</w:t>
            </w:r>
          </w:p>
        </w:tc>
        <w:tc>
          <w:tcPr>
            <w:tcW w:w="1553" w:type="dxa"/>
            <w:tcBorders>
              <w:top w:val="single" w:sz="4" w:space="0" w:color="auto"/>
              <w:left w:val="nil"/>
              <w:bottom w:val="single" w:sz="4" w:space="0" w:color="auto"/>
              <w:right w:val="single" w:sz="4" w:space="0" w:color="auto"/>
            </w:tcBorders>
          </w:tcPr>
          <w:p w14:paraId="389F09D1" w14:textId="77777777" w:rsidR="00D8706A" w:rsidRPr="009D08D2" w:rsidRDefault="00D8706A" w:rsidP="00771987">
            <w:pPr>
              <w:pStyle w:val="Tabletext"/>
              <w:keepNext/>
              <w:keepLines/>
              <w:jc w:val="center"/>
              <w:rPr>
                <w:color w:val="000000"/>
              </w:rPr>
            </w:pPr>
            <w:r w:rsidRPr="009D08D2">
              <w:rPr>
                <w:color w:val="000000"/>
              </w:rPr>
              <w:t>20–125</w:t>
            </w:r>
            <w:r w:rsidRPr="009D08D2">
              <w:rPr>
                <w:color w:val="000000"/>
              </w:rPr>
              <w:br/>
              <w:t>(60)</w:t>
            </w:r>
            <w:r w:rsidRPr="009D08D2">
              <w:rPr>
                <w:color w:val="000000"/>
              </w:rPr>
              <w:br/>
              <w:t>(100)</w:t>
            </w:r>
          </w:p>
        </w:tc>
      </w:tr>
      <w:tr w:rsidR="00D8706A" w:rsidRPr="00760E1E" w14:paraId="16D32DC3"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1BEA5A19" w14:textId="77777777" w:rsidR="00D8706A" w:rsidRPr="009D08D2" w:rsidRDefault="00D8706A" w:rsidP="00771987">
            <w:pPr>
              <w:pStyle w:val="Tabletext"/>
              <w:keepNext/>
              <w:keepLines/>
              <w:jc w:val="right"/>
              <w:rPr>
                <w:color w:val="000000"/>
                <w:vertAlign w:val="superscript"/>
              </w:rPr>
            </w:pPr>
            <w:proofErr w:type="spellStart"/>
            <w:r w:rsidRPr="009D08D2">
              <w:rPr>
                <w:color w:val="000000"/>
              </w:rPr>
              <w:t>e.r.p</w:t>
            </w:r>
            <w:proofErr w:type="spellEnd"/>
            <w:r w:rsidRPr="009D08D2">
              <w:rPr>
                <w:color w:val="000000"/>
              </w:rPr>
              <w:t>. (</w:t>
            </w:r>
            <w:proofErr w:type="spellStart"/>
            <w:r w:rsidRPr="009D08D2">
              <w:rPr>
                <w:color w:val="000000"/>
              </w:rPr>
              <w:t>dBW</w:t>
            </w:r>
            <w:proofErr w:type="spellEnd"/>
            <w:r w:rsidRPr="009D08D2">
              <w:rPr>
                <w:color w:val="000000"/>
              </w:rPr>
              <w:t>)</w:t>
            </w:r>
          </w:p>
        </w:tc>
        <w:tc>
          <w:tcPr>
            <w:tcW w:w="1470" w:type="dxa"/>
            <w:tcBorders>
              <w:top w:val="nil"/>
              <w:left w:val="single" w:sz="4" w:space="0" w:color="auto"/>
              <w:bottom w:val="single" w:sz="4" w:space="0" w:color="auto"/>
              <w:right w:val="single" w:sz="4" w:space="0" w:color="auto"/>
            </w:tcBorders>
            <w:noWrap/>
          </w:tcPr>
          <w:p w14:paraId="088F2217" w14:textId="77777777" w:rsidR="00D8706A" w:rsidRPr="009D08D2" w:rsidRDefault="00D8706A" w:rsidP="00771987">
            <w:pPr>
              <w:pStyle w:val="Tabletext"/>
              <w:keepNext/>
              <w:keepLines/>
              <w:jc w:val="center"/>
              <w:rPr>
                <w:color w:val="000000"/>
              </w:rPr>
            </w:pPr>
            <w:r w:rsidRPr="009D08D2">
              <w:rPr>
                <w:color w:val="000000"/>
              </w:rPr>
              <w:t>7–26</w:t>
            </w:r>
            <w:r w:rsidRPr="009D08D2">
              <w:rPr>
                <w:color w:val="000000"/>
              </w:rPr>
              <w:br/>
              <w:t>(19)</w:t>
            </w:r>
            <w:r w:rsidRPr="009D08D2">
              <w:rPr>
                <w:color w:val="000000"/>
              </w:rPr>
              <w:br/>
              <w:t>(24)</w:t>
            </w:r>
          </w:p>
        </w:tc>
        <w:tc>
          <w:tcPr>
            <w:tcW w:w="1553" w:type="dxa"/>
            <w:tcBorders>
              <w:top w:val="nil"/>
              <w:left w:val="nil"/>
              <w:bottom w:val="single" w:sz="4" w:space="0" w:color="auto"/>
              <w:right w:val="single" w:sz="4" w:space="0" w:color="auto"/>
            </w:tcBorders>
            <w:noWrap/>
          </w:tcPr>
          <w:p w14:paraId="761B77E3" w14:textId="77777777" w:rsidR="00D8706A" w:rsidRPr="009D08D2" w:rsidRDefault="00D8706A" w:rsidP="00771987">
            <w:pPr>
              <w:pStyle w:val="Tabletext"/>
              <w:keepNext/>
              <w:keepLines/>
              <w:jc w:val="center"/>
              <w:rPr>
                <w:color w:val="000000"/>
              </w:rPr>
            </w:pPr>
            <w:r w:rsidRPr="009D08D2">
              <w:rPr>
                <w:color w:val="000000"/>
              </w:rPr>
              <w:t>13–26</w:t>
            </w:r>
            <w:r w:rsidRPr="009D08D2">
              <w:rPr>
                <w:color w:val="000000"/>
              </w:rPr>
              <w:br/>
              <w:t>(18)</w:t>
            </w:r>
            <w:r w:rsidRPr="009D08D2">
              <w:rPr>
                <w:color w:val="000000"/>
              </w:rPr>
              <w:br/>
              <w:t>(24)</w:t>
            </w:r>
          </w:p>
        </w:tc>
      </w:tr>
      <w:tr w:rsidR="00D8706A" w:rsidRPr="00760E1E" w14:paraId="6420051D"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3E8F53B4" w14:textId="77777777" w:rsidR="00D8706A" w:rsidRPr="009D08D2" w:rsidRDefault="00D8706A" w:rsidP="00771987">
            <w:pPr>
              <w:pStyle w:val="Tabletext"/>
              <w:keepNext/>
              <w:keepLines/>
              <w:jc w:val="right"/>
              <w:rPr>
                <w:color w:val="000000"/>
              </w:rPr>
            </w:pPr>
            <w:r w:rsidRPr="009D08D2">
              <w:rPr>
                <w:color w:val="000000"/>
              </w:rPr>
              <w:t>Necessary bandwidth (kHz)</w:t>
            </w:r>
          </w:p>
        </w:tc>
        <w:tc>
          <w:tcPr>
            <w:tcW w:w="1470" w:type="dxa"/>
            <w:tcBorders>
              <w:top w:val="nil"/>
              <w:left w:val="single" w:sz="4" w:space="0" w:color="auto"/>
              <w:bottom w:val="single" w:sz="4" w:space="0" w:color="auto"/>
              <w:right w:val="single" w:sz="4" w:space="0" w:color="auto"/>
            </w:tcBorders>
            <w:noWrap/>
          </w:tcPr>
          <w:p w14:paraId="1B8AED45" w14:textId="77777777" w:rsidR="00D8706A" w:rsidRPr="009D08D2" w:rsidRDefault="00D8706A" w:rsidP="00771987">
            <w:pPr>
              <w:pStyle w:val="Tabletext"/>
              <w:keepNext/>
              <w:keepLines/>
              <w:jc w:val="center"/>
              <w:rPr>
                <w:color w:val="000000"/>
              </w:rPr>
            </w:pPr>
            <w:r w:rsidRPr="009D08D2">
              <w:rPr>
                <w:color w:val="000000"/>
              </w:rPr>
              <w:t>11/11/16/16</w:t>
            </w:r>
          </w:p>
        </w:tc>
        <w:tc>
          <w:tcPr>
            <w:tcW w:w="1553" w:type="dxa"/>
            <w:tcBorders>
              <w:top w:val="nil"/>
              <w:left w:val="nil"/>
              <w:bottom w:val="single" w:sz="4" w:space="0" w:color="auto"/>
              <w:right w:val="single" w:sz="4" w:space="0" w:color="auto"/>
            </w:tcBorders>
            <w:noWrap/>
          </w:tcPr>
          <w:p w14:paraId="3BBD317B" w14:textId="77777777" w:rsidR="00D8706A" w:rsidRPr="009D08D2" w:rsidRDefault="00D8706A" w:rsidP="00771987">
            <w:pPr>
              <w:pStyle w:val="Tabletext"/>
              <w:keepNext/>
              <w:keepLines/>
              <w:jc w:val="center"/>
              <w:rPr>
                <w:color w:val="000000"/>
              </w:rPr>
            </w:pPr>
            <w:r w:rsidRPr="009D08D2">
              <w:rPr>
                <w:color w:val="000000"/>
              </w:rPr>
              <w:t>5.5/5.5/8.1/8.1</w:t>
            </w:r>
          </w:p>
        </w:tc>
      </w:tr>
      <w:tr w:rsidR="00D8706A" w:rsidRPr="00760E1E" w14:paraId="1F568D5D" w14:textId="77777777" w:rsidTr="00771987">
        <w:trPr>
          <w:cantSplit/>
          <w:jc w:val="center"/>
        </w:trPr>
        <w:tc>
          <w:tcPr>
            <w:tcW w:w="3075" w:type="dxa"/>
            <w:tcBorders>
              <w:top w:val="nil"/>
              <w:left w:val="single" w:sz="4" w:space="0" w:color="auto"/>
              <w:bottom w:val="single" w:sz="4" w:space="0" w:color="auto"/>
              <w:right w:val="nil"/>
            </w:tcBorders>
            <w:tcMar>
              <w:left w:w="57" w:type="dxa"/>
              <w:right w:w="57" w:type="dxa"/>
            </w:tcMar>
          </w:tcPr>
          <w:p w14:paraId="3B7103AD" w14:textId="77777777" w:rsidR="00D8706A" w:rsidRPr="009D08D2" w:rsidRDefault="00D8706A" w:rsidP="00771987">
            <w:pPr>
              <w:pStyle w:val="Tabletext"/>
              <w:keepNext/>
              <w:keepLines/>
              <w:jc w:val="right"/>
              <w:rPr>
                <w:color w:val="000000"/>
              </w:rPr>
            </w:pPr>
            <w:r w:rsidRPr="009D08D2">
              <w:rPr>
                <w:color w:val="000000"/>
              </w:rPr>
              <w:t>Coverage radius (km)</w:t>
            </w:r>
          </w:p>
        </w:tc>
        <w:tc>
          <w:tcPr>
            <w:tcW w:w="1470" w:type="dxa"/>
            <w:tcBorders>
              <w:top w:val="nil"/>
              <w:left w:val="single" w:sz="4" w:space="0" w:color="auto"/>
              <w:bottom w:val="single" w:sz="4" w:space="0" w:color="auto"/>
              <w:right w:val="single" w:sz="4" w:space="0" w:color="auto"/>
            </w:tcBorders>
          </w:tcPr>
          <w:p w14:paraId="79A6CB07" w14:textId="77777777" w:rsidR="00D8706A" w:rsidRPr="009D08D2" w:rsidRDefault="00D8706A" w:rsidP="00771987">
            <w:pPr>
              <w:pStyle w:val="Tabletext"/>
              <w:keepNext/>
              <w:keepLines/>
              <w:jc w:val="center"/>
              <w:rPr>
                <w:color w:val="000000"/>
              </w:rPr>
            </w:pPr>
            <w:r w:rsidRPr="009D08D2">
              <w:rPr>
                <w:color w:val="000000"/>
              </w:rPr>
              <w:t>1–75</w:t>
            </w:r>
            <w:r w:rsidRPr="009D08D2">
              <w:rPr>
                <w:color w:val="000000"/>
              </w:rPr>
              <w:br/>
              <w:t>(50)</w:t>
            </w:r>
          </w:p>
        </w:tc>
        <w:tc>
          <w:tcPr>
            <w:tcW w:w="1553" w:type="dxa"/>
            <w:tcBorders>
              <w:top w:val="nil"/>
              <w:left w:val="nil"/>
              <w:bottom w:val="single" w:sz="4" w:space="0" w:color="auto"/>
              <w:right w:val="single" w:sz="4" w:space="0" w:color="auto"/>
            </w:tcBorders>
          </w:tcPr>
          <w:p w14:paraId="0EC7BAD1" w14:textId="77777777" w:rsidR="00D8706A" w:rsidRPr="009D08D2" w:rsidRDefault="00D8706A" w:rsidP="00771987">
            <w:pPr>
              <w:pStyle w:val="Tabletext"/>
              <w:keepNext/>
              <w:keepLines/>
              <w:jc w:val="center"/>
              <w:rPr>
                <w:color w:val="000000"/>
              </w:rPr>
            </w:pPr>
            <w:r w:rsidRPr="009D08D2">
              <w:rPr>
                <w:color w:val="000000"/>
              </w:rPr>
              <w:t>1–75</w:t>
            </w:r>
            <w:r w:rsidRPr="009D08D2">
              <w:rPr>
                <w:color w:val="000000"/>
              </w:rPr>
              <w:br/>
              <w:t>(50)</w:t>
            </w:r>
          </w:p>
        </w:tc>
      </w:tr>
      <w:tr w:rsidR="00D8706A" w:rsidRPr="00760E1E" w14:paraId="5D1F9F57" w14:textId="77777777" w:rsidTr="00771987">
        <w:trPr>
          <w:cantSplit/>
          <w:jc w:val="center"/>
        </w:trPr>
        <w:tc>
          <w:tcPr>
            <w:tcW w:w="3075" w:type="dxa"/>
            <w:tcBorders>
              <w:top w:val="nil"/>
              <w:left w:val="single" w:sz="4" w:space="0" w:color="auto"/>
              <w:bottom w:val="single" w:sz="4" w:space="0" w:color="auto"/>
              <w:right w:val="nil"/>
            </w:tcBorders>
            <w:tcMar>
              <w:left w:w="57" w:type="dxa"/>
              <w:right w:w="57" w:type="dxa"/>
            </w:tcMar>
          </w:tcPr>
          <w:p w14:paraId="5679ED6B" w14:textId="77777777" w:rsidR="00D8706A" w:rsidRPr="009D08D2" w:rsidRDefault="00D8706A" w:rsidP="00771987">
            <w:pPr>
              <w:pStyle w:val="Tabletext"/>
              <w:keepNext/>
              <w:keepLines/>
              <w:jc w:val="right"/>
              <w:rPr>
                <w:color w:val="000000"/>
              </w:rPr>
            </w:pPr>
            <w:r w:rsidRPr="009D08D2">
              <w:rPr>
                <w:color w:val="000000"/>
              </w:rPr>
              <w:t>Antenna gain (</w:t>
            </w:r>
            <w:proofErr w:type="spellStart"/>
            <w:r w:rsidRPr="009D08D2">
              <w:rPr>
                <w:color w:val="000000"/>
              </w:rPr>
              <w:t>dBd</w:t>
            </w:r>
            <w:proofErr w:type="spellEnd"/>
            <w:r w:rsidRPr="009D08D2">
              <w:rPr>
                <w:color w:val="000000"/>
              </w:rPr>
              <w:t>)</w:t>
            </w:r>
          </w:p>
        </w:tc>
        <w:tc>
          <w:tcPr>
            <w:tcW w:w="1470" w:type="dxa"/>
            <w:tcBorders>
              <w:top w:val="nil"/>
              <w:left w:val="single" w:sz="4" w:space="0" w:color="auto"/>
              <w:bottom w:val="single" w:sz="4" w:space="0" w:color="auto"/>
              <w:right w:val="single" w:sz="4" w:space="0" w:color="auto"/>
            </w:tcBorders>
          </w:tcPr>
          <w:p w14:paraId="1E960A66" w14:textId="77777777" w:rsidR="00D8706A" w:rsidRPr="009D08D2" w:rsidRDefault="00D8706A" w:rsidP="00771987">
            <w:pPr>
              <w:pStyle w:val="Tabletext"/>
              <w:keepNext/>
              <w:keepLines/>
              <w:jc w:val="center"/>
              <w:rPr>
                <w:color w:val="000000"/>
              </w:rPr>
            </w:pPr>
            <w:r w:rsidRPr="009D08D2">
              <w:rPr>
                <w:color w:val="000000"/>
              </w:rPr>
              <w:t>0–9</w:t>
            </w:r>
            <w:r w:rsidRPr="009D08D2">
              <w:rPr>
                <w:color w:val="000000"/>
              </w:rPr>
              <w:br/>
              <w:t>(6)</w:t>
            </w:r>
          </w:p>
        </w:tc>
        <w:tc>
          <w:tcPr>
            <w:tcW w:w="1553" w:type="dxa"/>
            <w:tcBorders>
              <w:top w:val="nil"/>
              <w:left w:val="nil"/>
              <w:bottom w:val="single" w:sz="4" w:space="0" w:color="auto"/>
              <w:right w:val="single" w:sz="4" w:space="0" w:color="auto"/>
            </w:tcBorders>
          </w:tcPr>
          <w:p w14:paraId="7D19AD70" w14:textId="77777777" w:rsidR="00D8706A" w:rsidRPr="009D08D2" w:rsidRDefault="00D8706A" w:rsidP="00771987">
            <w:pPr>
              <w:pStyle w:val="Tabletext"/>
              <w:keepNext/>
              <w:keepLines/>
              <w:jc w:val="center"/>
              <w:rPr>
                <w:color w:val="000000"/>
              </w:rPr>
            </w:pPr>
            <w:r w:rsidRPr="009D08D2">
              <w:rPr>
                <w:color w:val="000000"/>
              </w:rPr>
              <w:t>0–9</w:t>
            </w:r>
            <w:r w:rsidRPr="009D08D2">
              <w:rPr>
                <w:color w:val="000000"/>
              </w:rPr>
              <w:br/>
              <w:t>(6)</w:t>
            </w:r>
          </w:p>
        </w:tc>
      </w:tr>
      <w:tr w:rsidR="00D8706A" w:rsidRPr="00760E1E" w14:paraId="11B9EB80" w14:textId="77777777" w:rsidTr="00771987">
        <w:trPr>
          <w:cantSplit/>
          <w:jc w:val="center"/>
        </w:trPr>
        <w:tc>
          <w:tcPr>
            <w:tcW w:w="3075" w:type="dxa"/>
            <w:tcBorders>
              <w:top w:val="single" w:sz="4" w:space="0" w:color="auto"/>
              <w:left w:val="single" w:sz="4" w:space="0" w:color="auto"/>
              <w:bottom w:val="single" w:sz="4" w:space="0" w:color="auto"/>
              <w:right w:val="nil"/>
            </w:tcBorders>
            <w:tcMar>
              <w:left w:w="57" w:type="dxa"/>
              <w:right w:w="57" w:type="dxa"/>
            </w:tcMar>
          </w:tcPr>
          <w:p w14:paraId="2130BDF9" w14:textId="77777777" w:rsidR="00D8706A" w:rsidRPr="009D08D2" w:rsidRDefault="00D8706A" w:rsidP="00771987">
            <w:pPr>
              <w:pStyle w:val="Tabletext"/>
              <w:keepNext/>
              <w:keepLines/>
              <w:jc w:val="right"/>
              <w:rPr>
                <w:color w:val="000000"/>
              </w:rPr>
            </w:pPr>
            <w:r w:rsidRPr="009D08D2">
              <w:rPr>
                <w:color w:val="000000"/>
              </w:rPr>
              <w:t>Antenna height (m)</w:t>
            </w:r>
            <w:r w:rsidRPr="009D08D2">
              <w:rPr>
                <w:color w:val="000000"/>
              </w:rPr>
              <w:br/>
              <w:t>(relative to ground level)</w:t>
            </w:r>
          </w:p>
        </w:tc>
        <w:tc>
          <w:tcPr>
            <w:tcW w:w="1470" w:type="dxa"/>
            <w:tcBorders>
              <w:top w:val="single" w:sz="4" w:space="0" w:color="auto"/>
              <w:left w:val="single" w:sz="4" w:space="0" w:color="auto"/>
              <w:bottom w:val="single" w:sz="4" w:space="0" w:color="auto"/>
              <w:right w:val="single" w:sz="4" w:space="0" w:color="auto"/>
            </w:tcBorders>
          </w:tcPr>
          <w:p w14:paraId="65F4CC7A" w14:textId="77777777" w:rsidR="00D8706A" w:rsidRPr="009D08D2" w:rsidRDefault="00D8706A" w:rsidP="00771987">
            <w:pPr>
              <w:pStyle w:val="Tabletext"/>
              <w:keepNext/>
              <w:keepLines/>
              <w:jc w:val="center"/>
              <w:rPr>
                <w:color w:val="000000"/>
              </w:rPr>
            </w:pPr>
            <w:r w:rsidRPr="009D08D2">
              <w:rPr>
                <w:color w:val="000000"/>
              </w:rPr>
              <w:t>10–150</w:t>
            </w:r>
            <w:r w:rsidRPr="009D08D2">
              <w:rPr>
                <w:color w:val="000000"/>
              </w:rPr>
              <w:br/>
              <w:t>(60)</w:t>
            </w:r>
          </w:p>
        </w:tc>
        <w:tc>
          <w:tcPr>
            <w:tcW w:w="1553" w:type="dxa"/>
            <w:tcBorders>
              <w:top w:val="single" w:sz="4" w:space="0" w:color="auto"/>
              <w:left w:val="nil"/>
              <w:bottom w:val="single" w:sz="4" w:space="0" w:color="auto"/>
              <w:right w:val="single" w:sz="4" w:space="0" w:color="auto"/>
            </w:tcBorders>
          </w:tcPr>
          <w:p w14:paraId="7B55480C" w14:textId="77777777" w:rsidR="00D8706A" w:rsidRPr="009D08D2" w:rsidRDefault="00D8706A" w:rsidP="00771987">
            <w:pPr>
              <w:pStyle w:val="Tabletext"/>
              <w:keepNext/>
              <w:keepLines/>
              <w:jc w:val="center"/>
              <w:rPr>
                <w:color w:val="000000"/>
              </w:rPr>
            </w:pPr>
            <w:r w:rsidRPr="009D08D2">
              <w:rPr>
                <w:color w:val="000000"/>
              </w:rPr>
              <w:t>10–150</w:t>
            </w:r>
            <w:r w:rsidRPr="009D08D2">
              <w:rPr>
                <w:color w:val="000000"/>
              </w:rPr>
              <w:br/>
              <w:t>(65)</w:t>
            </w:r>
          </w:p>
        </w:tc>
      </w:tr>
      <w:tr w:rsidR="00D8706A" w:rsidRPr="00760E1E" w14:paraId="291DBD05"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248C39C9" w14:textId="77777777" w:rsidR="00D8706A" w:rsidRPr="009D08D2" w:rsidRDefault="00D8706A" w:rsidP="00771987">
            <w:pPr>
              <w:pStyle w:val="Tabletext"/>
              <w:keepNext/>
              <w:keepLines/>
              <w:jc w:val="right"/>
              <w:rPr>
                <w:color w:val="000000"/>
              </w:rPr>
            </w:pPr>
            <w:r w:rsidRPr="009D08D2">
              <w:rPr>
                <w:color w:val="000000"/>
              </w:rPr>
              <w:t>Radiation pattern</w:t>
            </w:r>
          </w:p>
        </w:tc>
        <w:tc>
          <w:tcPr>
            <w:tcW w:w="1470" w:type="dxa"/>
            <w:tcBorders>
              <w:top w:val="nil"/>
              <w:left w:val="single" w:sz="4" w:space="0" w:color="auto"/>
              <w:bottom w:val="single" w:sz="4" w:space="0" w:color="auto"/>
              <w:right w:val="single" w:sz="4" w:space="0" w:color="auto"/>
            </w:tcBorders>
            <w:noWrap/>
            <w:tcMar>
              <w:left w:w="57" w:type="dxa"/>
              <w:right w:w="57" w:type="dxa"/>
            </w:tcMar>
            <w:vAlign w:val="center"/>
          </w:tcPr>
          <w:p w14:paraId="329194E9" w14:textId="77777777" w:rsidR="00D8706A" w:rsidRPr="009D08D2" w:rsidRDefault="00D8706A" w:rsidP="00771987">
            <w:pPr>
              <w:pStyle w:val="Tabletext"/>
              <w:keepNext/>
              <w:keepLines/>
              <w:jc w:val="center"/>
              <w:rPr>
                <w:color w:val="000000"/>
              </w:rPr>
            </w:pPr>
            <w:r w:rsidRPr="009D08D2">
              <w:rPr>
                <w:color w:val="000000"/>
              </w:rPr>
              <w:t>Omnidirectional</w:t>
            </w:r>
          </w:p>
        </w:tc>
        <w:tc>
          <w:tcPr>
            <w:tcW w:w="1553" w:type="dxa"/>
            <w:tcBorders>
              <w:top w:val="nil"/>
              <w:left w:val="nil"/>
              <w:bottom w:val="single" w:sz="4" w:space="0" w:color="auto"/>
              <w:right w:val="single" w:sz="4" w:space="0" w:color="auto"/>
            </w:tcBorders>
            <w:noWrap/>
            <w:tcMar>
              <w:left w:w="57" w:type="dxa"/>
              <w:right w:w="57" w:type="dxa"/>
            </w:tcMar>
            <w:vAlign w:val="center"/>
          </w:tcPr>
          <w:p w14:paraId="160A6DAA" w14:textId="77777777" w:rsidR="00D8706A" w:rsidRPr="009D08D2" w:rsidRDefault="00D8706A" w:rsidP="00771987">
            <w:pPr>
              <w:pStyle w:val="Tabletext"/>
              <w:keepNext/>
              <w:keepLines/>
              <w:jc w:val="center"/>
              <w:rPr>
                <w:color w:val="000000"/>
              </w:rPr>
            </w:pPr>
            <w:r w:rsidRPr="009D08D2">
              <w:rPr>
                <w:color w:val="000000"/>
              </w:rPr>
              <w:t>Omnidirectional</w:t>
            </w:r>
          </w:p>
        </w:tc>
      </w:tr>
      <w:tr w:rsidR="00D8706A" w:rsidRPr="00760E1E" w14:paraId="02A38F0B"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74E92D5F" w14:textId="77777777" w:rsidR="00D8706A" w:rsidRPr="009D08D2" w:rsidRDefault="00D8706A" w:rsidP="00771987">
            <w:pPr>
              <w:pStyle w:val="Tabletext"/>
              <w:keepNext/>
              <w:keepLines/>
              <w:jc w:val="right"/>
              <w:rPr>
                <w:color w:val="000000"/>
              </w:rPr>
            </w:pPr>
            <w:r w:rsidRPr="009D08D2">
              <w:rPr>
                <w:color w:val="000000"/>
              </w:rPr>
              <w:t>Antenna polarization</w:t>
            </w:r>
          </w:p>
        </w:tc>
        <w:tc>
          <w:tcPr>
            <w:tcW w:w="1470" w:type="dxa"/>
            <w:tcBorders>
              <w:top w:val="nil"/>
              <w:left w:val="single" w:sz="4" w:space="0" w:color="auto"/>
              <w:bottom w:val="single" w:sz="4" w:space="0" w:color="auto"/>
              <w:right w:val="single" w:sz="4" w:space="0" w:color="auto"/>
            </w:tcBorders>
            <w:noWrap/>
            <w:vAlign w:val="bottom"/>
          </w:tcPr>
          <w:p w14:paraId="307E9D6F" w14:textId="77777777" w:rsidR="00D8706A" w:rsidRPr="009D08D2" w:rsidRDefault="00D8706A" w:rsidP="00771987">
            <w:pPr>
              <w:pStyle w:val="Tabletext"/>
              <w:keepNext/>
              <w:keepLines/>
              <w:jc w:val="center"/>
              <w:rPr>
                <w:color w:val="000000"/>
              </w:rPr>
            </w:pPr>
            <w:r w:rsidRPr="009D08D2">
              <w:rPr>
                <w:color w:val="000000"/>
              </w:rPr>
              <w:t>Vertical</w:t>
            </w:r>
          </w:p>
        </w:tc>
        <w:tc>
          <w:tcPr>
            <w:tcW w:w="1553" w:type="dxa"/>
            <w:tcBorders>
              <w:top w:val="nil"/>
              <w:left w:val="nil"/>
              <w:bottom w:val="single" w:sz="4" w:space="0" w:color="auto"/>
              <w:right w:val="single" w:sz="4" w:space="0" w:color="auto"/>
            </w:tcBorders>
            <w:noWrap/>
            <w:vAlign w:val="bottom"/>
          </w:tcPr>
          <w:p w14:paraId="046A71FC" w14:textId="77777777" w:rsidR="00D8706A" w:rsidRPr="009D08D2" w:rsidRDefault="00D8706A" w:rsidP="00771987">
            <w:pPr>
              <w:pStyle w:val="Tabletext"/>
              <w:keepNext/>
              <w:keepLines/>
              <w:jc w:val="center"/>
              <w:rPr>
                <w:color w:val="000000"/>
              </w:rPr>
            </w:pPr>
            <w:r w:rsidRPr="009D08D2">
              <w:rPr>
                <w:color w:val="000000"/>
              </w:rPr>
              <w:t>Vertical</w:t>
            </w:r>
          </w:p>
        </w:tc>
      </w:tr>
      <w:tr w:rsidR="00D8706A" w:rsidRPr="00760E1E" w14:paraId="777FA522" w14:textId="77777777" w:rsidTr="00771987">
        <w:trPr>
          <w:cantSplit/>
          <w:jc w:val="center"/>
        </w:trPr>
        <w:tc>
          <w:tcPr>
            <w:tcW w:w="3075" w:type="dxa"/>
            <w:tcBorders>
              <w:top w:val="nil"/>
              <w:left w:val="single" w:sz="4" w:space="0" w:color="auto"/>
              <w:bottom w:val="single" w:sz="4" w:space="0" w:color="auto"/>
              <w:right w:val="nil"/>
            </w:tcBorders>
            <w:tcMar>
              <w:left w:w="57" w:type="dxa"/>
              <w:right w:w="57" w:type="dxa"/>
            </w:tcMar>
          </w:tcPr>
          <w:p w14:paraId="57B338D7" w14:textId="77777777" w:rsidR="00D8706A" w:rsidRPr="009D08D2" w:rsidRDefault="00D8706A" w:rsidP="00771987">
            <w:pPr>
              <w:pStyle w:val="Tabletext"/>
              <w:keepNext/>
              <w:keepLines/>
              <w:jc w:val="right"/>
              <w:rPr>
                <w:color w:val="000000"/>
              </w:rPr>
            </w:pPr>
            <w:r w:rsidRPr="009D08D2">
              <w:rPr>
                <w:color w:val="000000"/>
              </w:rPr>
              <w:t>Total loss (dB)</w:t>
            </w:r>
          </w:p>
        </w:tc>
        <w:tc>
          <w:tcPr>
            <w:tcW w:w="1470" w:type="dxa"/>
            <w:tcBorders>
              <w:top w:val="nil"/>
              <w:left w:val="single" w:sz="4" w:space="0" w:color="auto"/>
              <w:bottom w:val="single" w:sz="4" w:space="0" w:color="auto"/>
              <w:right w:val="single" w:sz="4" w:space="0" w:color="auto"/>
            </w:tcBorders>
          </w:tcPr>
          <w:p w14:paraId="11987185" w14:textId="77777777" w:rsidR="00D8706A" w:rsidRPr="009D08D2" w:rsidRDefault="00D8706A" w:rsidP="00771987">
            <w:pPr>
              <w:pStyle w:val="Tabletext"/>
              <w:keepNext/>
              <w:keepLines/>
              <w:jc w:val="center"/>
              <w:rPr>
                <w:color w:val="000000"/>
              </w:rPr>
            </w:pPr>
            <w:r w:rsidRPr="009D08D2">
              <w:rPr>
                <w:color w:val="000000"/>
              </w:rPr>
              <w:t>0–7</w:t>
            </w:r>
            <w:r w:rsidRPr="009D08D2">
              <w:rPr>
                <w:color w:val="000000"/>
              </w:rPr>
              <w:br/>
              <w:t>(2)</w:t>
            </w:r>
          </w:p>
        </w:tc>
        <w:tc>
          <w:tcPr>
            <w:tcW w:w="1553" w:type="dxa"/>
            <w:tcBorders>
              <w:top w:val="nil"/>
              <w:left w:val="nil"/>
              <w:bottom w:val="single" w:sz="4" w:space="0" w:color="auto"/>
              <w:right w:val="single" w:sz="4" w:space="0" w:color="auto"/>
            </w:tcBorders>
          </w:tcPr>
          <w:p w14:paraId="2047A487" w14:textId="77777777" w:rsidR="00D8706A" w:rsidRPr="009D08D2" w:rsidRDefault="00D8706A" w:rsidP="00771987">
            <w:pPr>
              <w:pStyle w:val="Tabletext"/>
              <w:keepNext/>
              <w:keepLines/>
              <w:jc w:val="center"/>
              <w:rPr>
                <w:color w:val="000000"/>
              </w:rPr>
            </w:pPr>
            <w:r w:rsidRPr="009D08D2">
              <w:rPr>
                <w:color w:val="000000"/>
              </w:rPr>
              <w:t>3–9</w:t>
            </w:r>
            <w:r w:rsidRPr="009D08D2">
              <w:rPr>
                <w:color w:val="000000"/>
              </w:rPr>
              <w:br/>
              <w:t>(6)</w:t>
            </w:r>
            <w:r w:rsidRPr="009D08D2">
              <w:rPr>
                <w:color w:val="000000"/>
              </w:rPr>
              <w:br/>
              <w:t>(2)</w:t>
            </w:r>
          </w:p>
        </w:tc>
      </w:tr>
      <w:tr w:rsidR="00D8706A" w:rsidRPr="00760E1E" w14:paraId="7E58EC9F" w14:textId="77777777" w:rsidTr="00771987">
        <w:trPr>
          <w:cantSplit/>
          <w:jc w:val="cente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vAlign w:val="center"/>
          </w:tcPr>
          <w:p w14:paraId="76EEFE3D" w14:textId="77777777" w:rsidR="00D8706A" w:rsidRPr="009D08D2" w:rsidRDefault="00D8706A" w:rsidP="00771987">
            <w:pPr>
              <w:pStyle w:val="Tabletext"/>
              <w:keepNext/>
              <w:keepLines/>
              <w:jc w:val="right"/>
              <w:rPr>
                <w:i/>
                <w:iCs/>
                <w:color w:val="000000"/>
              </w:rPr>
            </w:pPr>
            <w:r w:rsidRPr="009D08D2">
              <w:rPr>
                <w:i/>
                <w:iCs/>
                <w:color w:val="000000"/>
              </w:rPr>
              <w:t>Receiver</w:t>
            </w:r>
          </w:p>
        </w:tc>
        <w:tc>
          <w:tcPr>
            <w:tcW w:w="1470" w:type="dxa"/>
            <w:tcBorders>
              <w:top w:val="single" w:sz="4" w:space="0" w:color="auto"/>
              <w:left w:val="nil"/>
              <w:bottom w:val="single" w:sz="4" w:space="0" w:color="auto"/>
              <w:right w:val="nil"/>
            </w:tcBorders>
            <w:shd w:val="clear" w:color="auto" w:fill="auto"/>
            <w:noWrap/>
          </w:tcPr>
          <w:p w14:paraId="499C51C9" w14:textId="77777777" w:rsidR="00D8706A" w:rsidRPr="009D08D2" w:rsidRDefault="00D8706A" w:rsidP="00771987">
            <w:pPr>
              <w:pStyle w:val="Tabletext"/>
              <w:jc w:val="center"/>
              <w:rPr>
                <w:i/>
                <w:iCs/>
                <w:color w:val="000000"/>
              </w:rPr>
            </w:pPr>
          </w:p>
        </w:tc>
        <w:tc>
          <w:tcPr>
            <w:tcW w:w="1553" w:type="dxa"/>
            <w:tcBorders>
              <w:top w:val="single" w:sz="4" w:space="0" w:color="auto"/>
              <w:left w:val="nil"/>
              <w:bottom w:val="single" w:sz="4" w:space="0" w:color="auto"/>
              <w:right w:val="single" w:sz="4" w:space="0" w:color="auto"/>
            </w:tcBorders>
            <w:shd w:val="clear" w:color="auto" w:fill="auto"/>
            <w:noWrap/>
          </w:tcPr>
          <w:p w14:paraId="0CFA6DF4" w14:textId="77777777" w:rsidR="00D8706A" w:rsidRPr="009D08D2" w:rsidRDefault="00D8706A" w:rsidP="00771987">
            <w:pPr>
              <w:pStyle w:val="Tabletext"/>
              <w:jc w:val="center"/>
              <w:rPr>
                <w:i/>
                <w:iCs/>
                <w:color w:val="000000"/>
              </w:rPr>
            </w:pPr>
          </w:p>
        </w:tc>
      </w:tr>
      <w:tr w:rsidR="00D8706A" w:rsidRPr="00760E1E" w14:paraId="54EC7576" w14:textId="77777777" w:rsidTr="00771987">
        <w:trPr>
          <w:cantSplit/>
          <w:jc w:val="center"/>
        </w:trPr>
        <w:tc>
          <w:tcPr>
            <w:tcW w:w="3075" w:type="dxa"/>
            <w:tcBorders>
              <w:top w:val="nil"/>
              <w:left w:val="single" w:sz="4" w:space="0" w:color="auto"/>
              <w:bottom w:val="single" w:sz="4" w:space="0" w:color="auto"/>
              <w:right w:val="nil"/>
            </w:tcBorders>
            <w:tcMar>
              <w:left w:w="57" w:type="dxa"/>
              <w:right w:w="57" w:type="dxa"/>
            </w:tcMar>
          </w:tcPr>
          <w:p w14:paraId="347A9ECD" w14:textId="77777777" w:rsidR="00D8706A" w:rsidRPr="009D08D2" w:rsidRDefault="00D8706A" w:rsidP="00771987">
            <w:pPr>
              <w:pStyle w:val="Tabletext"/>
              <w:keepNext/>
              <w:keepLines/>
              <w:jc w:val="right"/>
              <w:rPr>
                <w:color w:val="000000"/>
              </w:rPr>
            </w:pPr>
            <w:r w:rsidRPr="009D08D2">
              <w:rPr>
                <w:color w:val="000000"/>
              </w:rPr>
              <w:t>Noise figure (dB)</w:t>
            </w:r>
          </w:p>
        </w:tc>
        <w:tc>
          <w:tcPr>
            <w:tcW w:w="1470" w:type="dxa"/>
            <w:tcBorders>
              <w:top w:val="nil"/>
              <w:left w:val="single" w:sz="4" w:space="0" w:color="auto"/>
              <w:bottom w:val="single" w:sz="4" w:space="0" w:color="auto"/>
              <w:right w:val="single" w:sz="4" w:space="0" w:color="auto"/>
            </w:tcBorders>
          </w:tcPr>
          <w:p w14:paraId="5F2AEEDE" w14:textId="77777777" w:rsidR="00D8706A" w:rsidRPr="009D08D2" w:rsidRDefault="00D8706A" w:rsidP="00771987">
            <w:pPr>
              <w:pStyle w:val="Tabletext"/>
              <w:keepNext/>
              <w:keepLines/>
              <w:jc w:val="center"/>
              <w:rPr>
                <w:color w:val="000000"/>
              </w:rPr>
            </w:pPr>
            <w:r w:rsidRPr="009D08D2">
              <w:rPr>
                <w:color w:val="000000"/>
              </w:rPr>
              <w:t>6–12</w:t>
            </w:r>
            <w:r w:rsidRPr="009D08D2">
              <w:rPr>
                <w:color w:val="000000"/>
              </w:rPr>
              <w:br/>
              <w:t>(7)</w:t>
            </w:r>
          </w:p>
        </w:tc>
        <w:tc>
          <w:tcPr>
            <w:tcW w:w="1553" w:type="dxa"/>
            <w:tcBorders>
              <w:top w:val="nil"/>
              <w:left w:val="nil"/>
              <w:bottom w:val="single" w:sz="4" w:space="0" w:color="auto"/>
              <w:right w:val="single" w:sz="4" w:space="0" w:color="auto"/>
            </w:tcBorders>
          </w:tcPr>
          <w:p w14:paraId="0D1AB708" w14:textId="77777777" w:rsidR="00D8706A" w:rsidRPr="009D08D2" w:rsidRDefault="00D8706A" w:rsidP="00771987">
            <w:pPr>
              <w:pStyle w:val="Tabletext"/>
              <w:keepNext/>
              <w:keepLines/>
              <w:jc w:val="center"/>
              <w:rPr>
                <w:color w:val="000000"/>
              </w:rPr>
            </w:pPr>
            <w:r w:rsidRPr="009D08D2">
              <w:rPr>
                <w:color w:val="000000"/>
              </w:rPr>
              <w:t>6–12</w:t>
            </w:r>
            <w:r w:rsidRPr="009D08D2">
              <w:rPr>
                <w:color w:val="000000"/>
              </w:rPr>
              <w:br/>
              <w:t>(7)</w:t>
            </w:r>
          </w:p>
        </w:tc>
      </w:tr>
      <w:tr w:rsidR="00D8706A" w:rsidRPr="00760E1E" w14:paraId="0E1FB49A" w14:textId="77777777" w:rsidTr="00771987">
        <w:trPr>
          <w:cantSplit/>
          <w:jc w:val="center"/>
        </w:trPr>
        <w:tc>
          <w:tcPr>
            <w:tcW w:w="3075" w:type="dxa"/>
            <w:tcBorders>
              <w:top w:val="nil"/>
              <w:left w:val="single" w:sz="4" w:space="0" w:color="auto"/>
              <w:bottom w:val="single" w:sz="4" w:space="0" w:color="auto"/>
              <w:right w:val="single" w:sz="4" w:space="0" w:color="auto"/>
            </w:tcBorders>
            <w:noWrap/>
            <w:tcMar>
              <w:left w:w="57" w:type="dxa"/>
              <w:right w:w="57" w:type="dxa"/>
            </w:tcMar>
            <w:vAlign w:val="center"/>
          </w:tcPr>
          <w:p w14:paraId="0E631B9E" w14:textId="77777777" w:rsidR="00D8706A" w:rsidRPr="009D08D2" w:rsidRDefault="00D8706A" w:rsidP="00771987">
            <w:pPr>
              <w:pStyle w:val="Tabletext"/>
              <w:keepNext/>
              <w:keepLines/>
              <w:jc w:val="right"/>
              <w:rPr>
                <w:color w:val="000000"/>
              </w:rPr>
            </w:pPr>
            <w:r w:rsidRPr="009D08D2">
              <w:rPr>
                <w:color w:val="000000"/>
              </w:rPr>
              <w:t>IF filter bandwidth (kHz)</w:t>
            </w:r>
          </w:p>
        </w:tc>
        <w:tc>
          <w:tcPr>
            <w:tcW w:w="1470" w:type="dxa"/>
            <w:tcBorders>
              <w:top w:val="nil"/>
              <w:left w:val="nil"/>
              <w:bottom w:val="single" w:sz="4" w:space="0" w:color="auto"/>
              <w:right w:val="single" w:sz="4" w:space="0" w:color="auto"/>
            </w:tcBorders>
            <w:noWrap/>
          </w:tcPr>
          <w:p w14:paraId="0B273785" w14:textId="77777777" w:rsidR="00D8706A" w:rsidRPr="009D08D2" w:rsidRDefault="00D8706A" w:rsidP="00771987">
            <w:pPr>
              <w:pStyle w:val="Tabletext"/>
              <w:keepNext/>
              <w:keepLines/>
              <w:jc w:val="center"/>
              <w:rPr>
                <w:color w:val="000000"/>
              </w:rPr>
            </w:pPr>
            <w:r w:rsidRPr="009D08D2">
              <w:rPr>
                <w:color w:val="000000"/>
              </w:rPr>
              <w:t>8/11/12.5/16</w:t>
            </w:r>
          </w:p>
        </w:tc>
        <w:tc>
          <w:tcPr>
            <w:tcW w:w="1553" w:type="dxa"/>
            <w:tcBorders>
              <w:top w:val="nil"/>
              <w:left w:val="nil"/>
              <w:bottom w:val="single" w:sz="4" w:space="0" w:color="auto"/>
              <w:right w:val="single" w:sz="4" w:space="0" w:color="auto"/>
            </w:tcBorders>
            <w:noWrap/>
          </w:tcPr>
          <w:p w14:paraId="7A89A8DA" w14:textId="77777777" w:rsidR="00D8706A" w:rsidRPr="009D08D2" w:rsidRDefault="00D8706A" w:rsidP="00771987">
            <w:pPr>
              <w:pStyle w:val="Tabletext"/>
              <w:keepNext/>
              <w:keepLines/>
              <w:jc w:val="center"/>
              <w:rPr>
                <w:color w:val="000000"/>
              </w:rPr>
            </w:pPr>
            <w:r w:rsidRPr="009D08D2">
              <w:rPr>
                <w:color w:val="000000"/>
              </w:rPr>
              <w:t>5.5/5.5/5.5/5.5</w:t>
            </w:r>
          </w:p>
        </w:tc>
      </w:tr>
      <w:tr w:rsidR="001A0938" w:rsidRPr="00760E1E" w14:paraId="068354D3" w14:textId="77777777" w:rsidTr="00771987">
        <w:trPr>
          <w:cantSplit/>
          <w:jc w:val="center"/>
        </w:trPr>
        <w:tc>
          <w:tcPr>
            <w:tcW w:w="3075" w:type="dxa"/>
            <w:tcBorders>
              <w:top w:val="single" w:sz="4" w:space="0" w:color="auto"/>
              <w:left w:val="single" w:sz="4" w:space="0" w:color="auto"/>
              <w:bottom w:val="single" w:sz="4" w:space="0" w:color="auto"/>
              <w:right w:val="nil"/>
            </w:tcBorders>
            <w:noWrap/>
            <w:tcMar>
              <w:left w:w="57" w:type="dxa"/>
              <w:right w:w="57" w:type="dxa"/>
            </w:tcMar>
          </w:tcPr>
          <w:p w14:paraId="71601FBB" w14:textId="77777777" w:rsidR="001A0938" w:rsidRPr="009D08D2" w:rsidRDefault="001A0938" w:rsidP="001A0938">
            <w:pPr>
              <w:pStyle w:val="Tabletext"/>
              <w:keepNext/>
              <w:keepLines/>
              <w:jc w:val="right"/>
              <w:rPr>
                <w:color w:val="000000"/>
              </w:rPr>
            </w:pPr>
            <w:r w:rsidRPr="009D08D2">
              <w:rPr>
                <w:color w:val="000000"/>
              </w:rPr>
              <w:t>Sensitivity (dBm)</w:t>
            </w:r>
          </w:p>
        </w:tc>
        <w:tc>
          <w:tcPr>
            <w:tcW w:w="1470" w:type="dxa"/>
            <w:tcBorders>
              <w:top w:val="single" w:sz="4" w:space="0" w:color="auto"/>
              <w:left w:val="single" w:sz="4" w:space="0" w:color="auto"/>
              <w:bottom w:val="single" w:sz="4" w:space="0" w:color="auto"/>
              <w:right w:val="single" w:sz="4" w:space="0" w:color="auto"/>
            </w:tcBorders>
          </w:tcPr>
          <w:p w14:paraId="0FAE3416" w14:textId="2BA25322" w:rsidR="001A0938" w:rsidRPr="009D08D2" w:rsidRDefault="001A0938" w:rsidP="001A0938">
            <w:pPr>
              <w:pStyle w:val="Tabletext"/>
              <w:keepNext/>
              <w:keepLines/>
              <w:jc w:val="center"/>
              <w:rPr>
                <w:color w:val="000000"/>
              </w:rPr>
            </w:pPr>
            <w:ins w:id="86" w:author="Lars Løge" w:date="2018-08-21T15:51:00Z">
              <w:r w:rsidRPr="009D08D2">
                <w:rPr>
                  <w:color w:val="000000"/>
                </w:rPr>
                <w:t>−</w:t>
              </w:r>
              <w:r>
                <w:rPr>
                  <w:color w:val="000000"/>
                </w:rPr>
                <w:t xml:space="preserve">116 to </w:t>
              </w:r>
              <w:r w:rsidRPr="009D08D2">
                <w:rPr>
                  <w:color w:val="000000"/>
                </w:rPr>
                <w:t>−</w:t>
              </w:r>
              <w:r>
                <w:rPr>
                  <w:color w:val="000000"/>
                </w:rPr>
                <w:t xml:space="preserve">121 </w:t>
              </w:r>
              <w:r w:rsidRPr="009D08D2">
                <w:rPr>
                  <w:color w:val="000000"/>
                </w:rPr>
                <w:t>(−</w:t>
              </w:r>
              <w:r>
                <w:rPr>
                  <w:color w:val="000000"/>
                </w:rPr>
                <w:t>119</w:t>
              </w:r>
              <w:r w:rsidRPr="009D08D2">
                <w:rPr>
                  <w:color w:val="000000"/>
                </w:rPr>
                <w:t>)</w:t>
              </w:r>
            </w:ins>
            <w:del w:id="87" w:author="Lars Løge" w:date="2018-08-21T15:51:00Z">
              <w:r w:rsidRPr="009D08D2" w:rsidDel="0006268B">
                <w:rPr>
                  <w:color w:val="000000"/>
                </w:rPr>
                <w:delText>−</w:delText>
              </w:r>
              <w:r w:rsidRPr="009D08D2" w:rsidDel="001A0938">
                <w:rPr>
                  <w:color w:val="000000"/>
                </w:rPr>
                <w:delText xml:space="preserve">ensitivity </w:delText>
              </w:r>
              <w:r w:rsidRPr="009D08D2" w:rsidDel="0006268B">
                <w:rPr>
                  <w:color w:val="000000"/>
                </w:rPr>
                <w:delText>(</w:delText>
              </w:r>
            </w:del>
            <w:del w:id="88" w:author="Lars Løge" w:date="2018-08-21T15:50:00Z">
              <w:r w:rsidRPr="009D08D2" w:rsidDel="001A0938">
                <w:rPr>
                  <w:color w:val="000000"/>
                </w:rPr>
                <w:delText>dBm</w:delText>
              </w:r>
            </w:del>
            <w:del w:id="89" w:author="Lars Løge" w:date="2018-08-21T15:51:00Z">
              <w:r w:rsidRPr="009D08D2" w:rsidDel="0006268B">
                <w:rPr>
                  <w:color w:val="000000"/>
                </w:rPr>
                <w:delText>)</w:delText>
              </w:r>
            </w:del>
            <w:del w:id="90" w:author="Lars Løge" w:date="2018-08-21T15:50:00Z">
              <w:r w:rsidRPr="009D08D2" w:rsidDel="001A0938">
                <w:rPr>
                  <w:color w:val="000000"/>
                </w:rPr>
                <w:delText>t</w:delText>
              </w:r>
            </w:del>
          </w:p>
        </w:tc>
        <w:tc>
          <w:tcPr>
            <w:tcW w:w="1553" w:type="dxa"/>
            <w:tcBorders>
              <w:top w:val="single" w:sz="4" w:space="0" w:color="auto"/>
              <w:left w:val="nil"/>
              <w:bottom w:val="single" w:sz="4" w:space="0" w:color="auto"/>
              <w:right w:val="single" w:sz="4" w:space="0" w:color="auto"/>
            </w:tcBorders>
          </w:tcPr>
          <w:p w14:paraId="2910D9E1" w14:textId="46608924" w:rsidR="001A0938" w:rsidRPr="009D08D2" w:rsidRDefault="001A0938" w:rsidP="001A0938">
            <w:pPr>
              <w:pStyle w:val="Tabletext"/>
              <w:keepNext/>
              <w:keepLines/>
              <w:jc w:val="center"/>
              <w:rPr>
                <w:color w:val="000000"/>
              </w:rPr>
            </w:pPr>
            <w:ins w:id="91" w:author="Lars Løge" w:date="2018-08-21T15:51:00Z">
              <w:r w:rsidRPr="009D08D2">
                <w:rPr>
                  <w:color w:val="000000"/>
                </w:rPr>
                <w:t>−</w:t>
              </w:r>
              <w:r>
                <w:rPr>
                  <w:color w:val="000000"/>
                </w:rPr>
                <w:t xml:space="preserve">116 to </w:t>
              </w:r>
              <w:r w:rsidRPr="009D08D2">
                <w:rPr>
                  <w:color w:val="000000"/>
                </w:rPr>
                <w:t>−</w:t>
              </w:r>
              <w:r>
                <w:rPr>
                  <w:color w:val="000000"/>
                </w:rPr>
                <w:t xml:space="preserve">121 </w:t>
              </w:r>
              <w:r w:rsidRPr="009D08D2">
                <w:rPr>
                  <w:color w:val="000000"/>
                </w:rPr>
                <w:t>(−</w:t>
              </w:r>
              <w:r>
                <w:rPr>
                  <w:color w:val="000000"/>
                </w:rPr>
                <w:t>119</w:t>
              </w:r>
              <w:r w:rsidRPr="009D08D2">
                <w:rPr>
                  <w:color w:val="000000"/>
                </w:rPr>
                <w:t>)</w:t>
              </w:r>
            </w:ins>
            <w:del w:id="92" w:author="Lars Løge" w:date="2018-08-21T15:51:00Z">
              <w:r w:rsidRPr="009D08D2" w:rsidDel="00DD2732">
                <w:rPr>
                  <w:color w:val="000000"/>
                </w:rPr>
                <w:delText>−ensitivity (dBm)t</w:delText>
              </w:r>
            </w:del>
          </w:p>
        </w:tc>
      </w:tr>
      <w:tr w:rsidR="00D8706A" w:rsidRPr="00760E1E" w14:paraId="29793713" w14:textId="77777777" w:rsidTr="00771987">
        <w:trPr>
          <w:cantSplit/>
          <w:jc w:val="center"/>
        </w:trPr>
        <w:tc>
          <w:tcPr>
            <w:tcW w:w="3075" w:type="dxa"/>
            <w:tcBorders>
              <w:top w:val="nil"/>
              <w:left w:val="single" w:sz="4" w:space="0" w:color="auto"/>
              <w:bottom w:val="single" w:sz="4" w:space="0" w:color="auto"/>
              <w:right w:val="nil"/>
            </w:tcBorders>
            <w:tcMar>
              <w:left w:w="57" w:type="dxa"/>
              <w:right w:w="57" w:type="dxa"/>
            </w:tcMar>
          </w:tcPr>
          <w:p w14:paraId="7759CC16" w14:textId="77777777" w:rsidR="00D8706A" w:rsidRPr="009D08D2" w:rsidRDefault="00D8706A" w:rsidP="00771987">
            <w:pPr>
              <w:pStyle w:val="Tabletext"/>
              <w:keepNext/>
              <w:keepLines/>
              <w:jc w:val="right"/>
              <w:rPr>
                <w:color w:val="000000"/>
              </w:rPr>
            </w:pPr>
            <w:r w:rsidRPr="009D08D2">
              <w:rPr>
                <w:color w:val="000000"/>
              </w:rPr>
              <w:t>Antenna gain (</w:t>
            </w:r>
            <w:proofErr w:type="spellStart"/>
            <w:r w:rsidRPr="009D08D2">
              <w:rPr>
                <w:color w:val="000000"/>
              </w:rPr>
              <w:t>dBd</w:t>
            </w:r>
            <w:proofErr w:type="spellEnd"/>
            <w:r w:rsidRPr="009D08D2">
              <w:rPr>
                <w:color w:val="000000"/>
              </w:rPr>
              <w:t>)</w:t>
            </w:r>
          </w:p>
        </w:tc>
        <w:tc>
          <w:tcPr>
            <w:tcW w:w="1470" w:type="dxa"/>
            <w:tcBorders>
              <w:top w:val="nil"/>
              <w:left w:val="single" w:sz="4" w:space="0" w:color="auto"/>
              <w:bottom w:val="single" w:sz="4" w:space="0" w:color="auto"/>
              <w:right w:val="single" w:sz="4" w:space="0" w:color="auto"/>
            </w:tcBorders>
          </w:tcPr>
          <w:p w14:paraId="4AF752FD" w14:textId="77777777" w:rsidR="00D8706A" w:rsidRPr="009D08D2" w:rsidRDefault="00D8706A" w:rsidP="00771987">
            <w:pPr>
              <w:pStyle w:val="Tabletext"/>
              <w:keepNext/>
              <w:keepLines/>
              <w:jc w:val="center"/>
              <w:rPr>
                <w:color w:val="000000"/>
              </w:rPr>
            </w:pPr>
            <w:r w:rsidRPr="009D08D2">
              <w:rPr>
                <w:color w:val="000000"/>
              </w:rPr>
              <w:t>0–9</w:t>
            </w:r>
            <w:r w:rsidRPr="009D08D2">
              <w:rPr>
                <w:color w:val="000000"/>
              </w:rPr>
              <w:br/>
              <w:t>(6)</w:t>
            </w:r>
          </w:p>
        </w:tc>
        <w:tc>
          <w:tcPr>
            <w:tcW w:w="1553" w:type="dxa"/>
            <w:tcBorders>
              <w:top w:val="nil"/>
              <w:left w:val="nil"/>
              <w:bottom w:val="single" w:sz="4" w:space="0" w:color="auto"/>
              <w:right w:val="single" w:sz="4" w:space="0" w:color="auto"/>
            </w:tcBorders>
          </w:tcPr>
          <w:p w14:paraId="0D379C70" w14:textId="77777777" w:rsidR="00D8706A" w:rsidRPr="009D08D2" w:rsidRDefault="00D8706A" w:rsidP="00771987">
            <w:pPr>
              <w:pStyle w:val="Tabletext"/>
              <w:keepNext/>
              <w:keepLines/>
              <w:jc w:val="center"/>
              <w:rPr>
                <w:color w:val="000000"/>
              </w:rPr>
            </w:pPr>
            <w:r w:rsidRPr="009D08D2">
              <w:rPr>
                <w:color w:val="000000"/>
              </w:rPr>
              <w:t>0–9</w:t>
            </w:r>
            <w:r w:rsidRPr="009D08D2">
              <w:rPr>
                <w:color w:val="000000"/>
              </w:rPr>
              <w:br/>
              <w:t>(8)</w:t>
            </w:r>
          </w:p>
        </w:tc>
      </w:tr>
      <w:tr w:rsidR="00D8706A" w:rsidRPr="00760E1E" w14:paraId="6CAE696A" w14:textId="77777777" w:rsidTr="00771987">
        <w:trPr>
          <w:cantSplit/>
          <w:jc w:val="center"/>
        </w:trPr>
        <w:tc>
          <w:tcPr>
            <w:tcW w:w="3075" w:type="dxa"/>
            <w:tcBorders>
              <w:top w:val="nil"/>
              <w:left w:val="single" w:sz="4" w:space="0" w:color="auto"/>
              <w:bottom w:val="single" w:sz="4" w:space="0" w:color="auto"/>
              <w:right w:val="nil"/>
            </w:tcBorders>
            <w:tcMar>
              <w:left w:w="57" w:type="dxa"/>
              <w:right w:w="57" w:type="dxa"/>
            </w:tcMar>
            <w:vAlign w:val="center"/>
          </w:tcPr>
          <w:p w14:paraId="2A42AB32" w14:textId="77777777" w:rsidR="00D8706A" w:rsidRPr="009D08D2" w:rsidRDefault="00D8706A" w:rsidP="00771987">
            <w:pPr>
              <w:pStyle w:val="Tabletext"/>
              <w:keepNext/>
              <w:keepLines/>
              <w:jc w:val="right"/>
              <w:rPr>
                <w:color w:val="000000"/>
              </w:rPr>
            </w:pPr>
            <w:r w:rsidRPr="009D08D2">
              <w:rPr>
                <w:color w:val="000000"/>
              </w:rPr>
              <w:t>Antenna height (m)</w:t>
            </w:r>
            <w:r w:rsidRPr="009D08D2">
              <w:rPr>
                <w:color w:val="000000"/>
              </w:rPr>
              <w:br/>
              <w:t>(relative to ground level)</w:t>
            </w:r>
          </w:p>
        </w:tc>
        <w:tc>
          <w:tcPr>
            <w:tcW w:w="1470" w:type="dxa"/>
            <w:tcBorders>
              <w:top w:val="nil"/>
              <w:left w:val="single" w:sz="4" w:space="0" w:color="auto"/>
              <w:bottom w:val="single" w:sz="4" w:space="0" w:color="auto"/>
              <w:right w:val="single" w:sz="4" w:space="0" w:color="auto"/>
            </w:tcBorders>
          </w:tcPr>
          <w:p w14:paraId="5AAE6817" w14:textId="77777777" w:rsidR="00D8706A" w:rsidRPr="009D08D2" w:rsidRDefault="00D8706A" w:rsidP="00771987">
            <w:pPr>
              <w:pStyle w:val="Tabletext"/>
              <w:keepNext/>
              <w:keepLines/>
              <w:jc w:val="center"/>
              <w:rPr>
                <w:color w:val="000000"/>
              </w:rPr>
            </w:pPr>
            <w:r w:rsidRPr="009D08D2">
              <w:rPr>
                <w:color w:val="000000"/>
              </w:rPr>
              <w:t>10–150</w:t>
            </w:r>
            <w:r w:rsidRPr="009D08D2">
              <w:rPr>
                <w:color w:val="000000"/>
              </w:rPr>
              <w:br/>
              <w:t>(60)</w:t>
            </w:r>
          </w:p>
        </w:tc>
        <w:tc>
          <w:tcPr>
            <w:tcW w:w="1553" w:type="dxa"/>
            <w:tcBorders>
              <w:top w:val="nil"/>
              <w:left w:val="nil"/>
              <w:bottom w:val="single" w:sz="4" w:space="0" w:color="auto"/>
              <w:right w:val="single" w:sz="4" w:space="0" w:color="auto"/>
            </w:tcBorders>
          </w:tcPr>
          <w:p w14:paraId="6FDC2CC5" w14:textId="77777777" w:rsidR="00D8706A" w:rsidRPr="009D08D2" w:rsidRDefault="00D8706A" w:rsidP="00771987">
            <w:pPr>
              <w:pStyle w:val="Tabletext"/>
              <w:keepNext/>
              <w:keepLines/>
              <w:jc w:val="center"/>
              <w:rPr>
                <w:color w:val="000000"/>
              </w:rPr>
            </w:pPr>
            <w:r w:rsidRPr="009D08D2">
              <w:rPr>
                <w:color w:val="000000"/>
              </w:rPr>
              <w:t>10–150</w:t>
            </w:r>
            <w:r w:rsidRPr="009D08D2">
              <w:rPr>
                <w:color w:val="000000"/>
              </w:rPr>
              <w:br/>
              <w:t>(65)</w:t>
            </w:r>
          </w:p>
        </w:tc>
      </w:tr>
      <w:tr w:rsidR="00D8706A" w:rsidRPr="00760E1E" w14:paraId="2ED302C6"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7A0EFE6A" w14:textId="77777777" w:rsidR="00D8706A" w:rsidRPr="009D08D2" w:rsidRDefault="00D8706A" w:rsidP="00771987">
            <w:pPr>
              <w:pStyle w:val="Tabletext"/>
              <w:keepNext/>
              <w:keepLines/>
              <w:jc w:val="right"/>
              <w:rPr>
                <w:color w:val="000000"/>
              </w:rPr>
            </w:pPr>
            <w:r w:rsidRPr="009D08D2">
              <w:rPr>
                <w:color w:val="000000"/>
              </w:rPr>
              <w:t>Radiation pattern</w:t>
            </w:r>
          </w:p>
        </w:tc>
        <w:tc>
          <w:tcPr>
            <w:tcW w:w="1470" w:type="dxa"/>
            <w:tcBorders>
              <w:top w:val="nil"/>
              <w:left w:val="single" w:sz="4" w:space="0" w:color="auto"/>
              <w:bottom w:val="single" w:sz="4" w:space="0" w:color="auto"/>
              <w:right w:val="single" w:sz="4" w:space="0" w:color="auto"/>
            </w:tcBorders>
            <w:noWrap/>
            <w:tcMar>
              <w:left w:w="57" w:type="dxa"/>
              <w:right w:w="57" w:type="dxa"/>
            </w:tcMar>
            <w:vAlign w:val="center"/>
          </w:tcPr>
          <w:p w14:paraId="2C4332E7" w14:textId="77777777" w:rsidR="00D8706A" w:rsidRPr="009D08D2" w:rsidRDefault="00D8706A" w:rsidP="00771987">
            <w:pPr>
              <w:pStyle w:val="Tabletext"/>
              <w:keepNext/>
              <w:keepLines/>
              <w:jc w:val="center"/>
              <w:rPr>
                <w:color w:val="000000"/>
              </w:rPr>
            </w:pPr>
            <w:r w:rsidRPr="009D08D2">
              <w:rPr>
                <w:color w:val="000000"/>
              </w:rPr>
              <w:t>Omnidirectional</w:t>
            </w:r>
          </w:p>
        </w:tc>
        <w:tc>
          <w:tcPr>
            <w:tcW w:w="1553" w:type="dxa"/>
            <w:tcBorders>
              <w:top w:val="nil"/>
              <w:left w:val="nil"/>
              <w:bottom w:val="single" w:sz="4" w:space="0" w:color="auto"/>
              <w:right w:val="single" w:sz="4" w:space="0" w:color="auto"/>
            </w:tcBorders>
            <w:noWrap/>
            <w:tcMar>
              <w:left w:w="57" w:type="dxa"/>
              <w:right w:w="57" w:type="dxa"/>
            </w:tcMar>
            <w:vAlign w:val="center"/>
          </w:tcPr>
          <w:p w14:paraId="29048E47" w14:textId="77777777" w:rsidR="00D8706A" w:rsidRPr="009D08D2" w:rsidRDefault="00D8706A" w:rsidP="00771987">
            <w:pPr>
              <w:pStyle w:val="Tabletext"/>
              <w:keepNext/>
              <w:keepLines/>
              <w:jc w:val="center"/>
              <w:rPr>
                <w:color w:val="000000"/>
              </w:rPr>
            </w:pPr>
            <w:r w:rsidRPr="009D08D2">
              <w:rPr>
                <w:color w:val="000000"/>
              </w:rPr>
              <w:t>Omnidirectional</w:t>
            </w:r>
          </w:p>
        </w:tc>
      </w:tr>
      <w:tr w:rsidR="00D8706A" w:rsidRPr="00760E1E" w14:paraId="697039EE" w14:textId="77777777" w:rsidTr="00771987">
        <w:trPr>
          <w:cantSplit/>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701E3C9E" w14:textId="77777777" w:rsidR="00D8706A" w:rsidRPr="009D08D2" w:rsidRDefault="00D8706A" w:rsidP="00771987">
            <w:pPr>
              <w:pStyle w:val="Tabletext"/>
              <w:keepNext/>
              <w:keepLines/>
              <w:jc w:val="right"/>
              <w:rPr>
                <w:color w:val="000000"/>
              </w:rPr>
            </w:pPr>
            <w:r w:rsidRPr="009D08D2">
              <w:rPr>
                <w:color w:val="000000"/>
              </w:rPr>
              <w:t>Antenna polarization</w:t>
            </w:r>
          </w:p>
        </w:tc>
        <w:tc>
          <w:tcPr>
            <w:tcW w:w="1470" w:type="dxa"/>
            <w:tcBorders>
              <w:top w:val="nil"/>
              <w:left w:val="single" w:sz="4" w:space="0" w:color="auto"/>
              <w:bottom w:val="single" w:sz="4" w:space="0" w:color="auto"/>
              <w:right w:val="single" w:sz="4" w:space="0" w:color="auto"/>
            </w:tcBorders>
            <w:noWrap/>
            <w:vAlign w:val="bottom"/>
          </w:tcPr>
          <w:p w14:paraId="53087FAB" w14:textId="77777777" w:rsidR="00D8706A" w:rsidRPr="009D08D2" w:rsidRDefault="00D8706A" w:rsidP="00771987">
            <w:pPr>
              <w:pStyle w:val="Tabletext"/>
              <w:keepNext/>
              <w:keepLines/>
              <w:jc w:val="center"/>
              <w:rPr>
                <w:color w:val="000000"/>
              </w:rPr>
            </w:pPr>
            <w:r w:rsidRPr="009D08D2">
              <w:rPr>
                <w:color w:val="000000"/>
              </w:rPr>
              <w:t>Vertical</w:t>
            </w:r>
          </w:p>
        </w:tc>
        <w:tc>
          <w:tcPr>
            <w:tcW w:w="1553" w:type="dxa"/>
            <w:tcBorders>
              <w:top w:val="nil"/>
              <w:left w:val="nil"/>
              <w:bottom w:val="single" w:sz="4" w:space="0" w:color="auto"/>
              <w:right w:val="single" w:sz="4" w:space="0" w:color="auto"/>
            </w:tcBorders>
            <w:noWrap/>
            <w:vAlign w:val="bottom"/>
          </w:tcPr>
          <w:p w14:paraId="0816B025" w14:textId="77777777" w:rsidR="00D8706A" w:rsidRPr="009D08D2" w:rsidRDefault="00D8706A" w:rsidP="00771987">
            <w:pPr>
              <w:pStyle w:val="Tabletext"/>
              <w:keepNext/>
              <w:keepLines/>
              <w:jc w:val="center"/>
              <w:rPr>
                <w:color w:val="000000"/>
              </w:rPr>
            </w:pPr>
            <w:r w:rsidRPr="009D08D2">
              <w:rPr>
                <w:color w:val="000000"/>
              </w:rPr>
              <w:t>Vertical</w:t>
            </w:r>
          </w:p>
        </w:tc>
      </w:tr>
      <w:tr w:rsidR="00D8706A" w:rsidRPr="00760E1E" w14:paraId="0106D4CD" w14:textId="77777777" w:rsidTr="00771987">
        <w:trPr>
          <w:cantSplit/>
          <w:jc w:val="center"/>
        </w:trPr>
        <w:tc>
          <w:tcPr>
            <w:tcW w:w="3075" w:type="dxa"/>
            <w:tcBorders>
              <w:top w:val="nil"/>
              <w:left w:val="single" w:sz="4" w:space="0" w:color="auto"/>
              <w:bottom w:val="single" w:sz="4" w:space="0" w:color="auto"/>
              <w:right w:val="nil"/>
            </w:tcBorders>
            <w:tcMar>
              <w:left w:w="57" w:type="dxa"/>
              <w:right w:w="57" w:type="dxa"/>
            </w:tcMar>
          </w:tcPr>
          <w:p w14:paraId="116B4C09" w14:textId="77777777" w:rsidR="00D8706A" w:rsidRPr="009D08D2" w:rsidRDefault="00D8706A" w:rsidP="00771987">
            <w:pPr>
              <w:pStyle w:val="Tabletext"/>
              <w:keepNext/>
              <w:keepLines/>
              <w:jc w:val="right"/>
              <w:rPr>
                <w:color w:val="000000"/>
              </w:rPr>
            </w:pPr>
            <w:r w:rsidRPr="009D08D2">
              <w:rPr>
                <w:color w:val="000000"/>
              </w:rPr>
              <w:t>Total loss (dB)</w:t>
            </w:r>
          </w:p>
        </w:tc>
        <w:tc>
          <w:tcPr>
            <w:tcW w:w="1470" w:type="dxa"/>
            <w:tcBorders>
              <w:top w:val="nil"/>
              <w:left w:val="single" w:sz="4" w:space="0" w:color="auto"/>
              <w:bottom w:val="single" w:sz="4" w:space="0" w:color="auto"/>
              <w:right w:val="single" w:sz="4" w:space="0" w:color="auto"/>
            </w:tcBorders>
          </w:tcPr>
          <w:p w14:paraId="5C50B050" w14:textId="77777777" w:rsidR="00D8706A" w:rsidRPr="009D08D2" w:rsidRDefault="00D8706A" w:rsidP="00771987">
            <w:pPr>
              <w:pStyle w:val="Tabletext"/>
              <w:keepNext/>
              <w:keepLines/>
              <w:jc w:val="center"/>
              <w:rPr>
                <w:color w:val="000000"/>
              </w:rPr>
            </w:pPr>
            <w:r w:rsidRPr="009D08D2">
              <w:rPr>
                <w:color w:val="000000"/>
              </w:rPr>
              <w:t>0–6</w:t>
            </w:r>
            <w:r w:rsidRPr="009D08D2">
              <w:rPr>
                <w:color w:val="000000"/>
              </w:rPr>
              <w:br/>
              <w:t>(3)</w:t>
            </w:r>
          </w:p>
        </w:tc>
        <w:tc>
          <w:tcPr>
            <w:tcW w:w="1553" w:type="dxa"/>
            <w:tcBorders>
              <w:top w:val="nil"/>
              <w:left w:val="nil"/>
              <w:bottom w:val="single" w:sz="4" w:space="0" w:color="auto"/>
              <w:right w:val="single" w:sz="4" w:space="0" w:color="auto"/>
            </w:tcBorders>
          </w:tcPr>
          <w:p w14:paraId="1E88CC00" w14:textId="77777777" w:rsidR="00D8706A" w:rsidRPr="009D08D2" w:rsidRDefault="00D8706A" w:rsidP="00771987">
            <w:pPr>
              <w:pStyle w:val="Tabletext"/>
              <w:keepNext/>
              <w:keepLines/>
              <w:jc w:val="center"/>
              <w:rPr>
                <w:color w:val="000000"/>
              </w:rPr>
            </w:pPr>
            <w:r w:rsidRPr="009D08D2">
              <w:rPr>
                <w:color w:val="000000"/>
              </w:rPr>
              <w:t>0–6</w:t>
            </w:r>
            <w:r w:rsidRPr="009D08D2">
              <w:rPr>
                <w:color w:val="000000"/>
              </w:rPr>
              <w:br/>
              <w:t>(3)</w:t>
            </w:r>
          </w:p>
        </w:tc>
      </w:tr>
    </w:tbl>
    <w:p w14:paraId="7E1E63CE" w14:textId="77777777" w:rsidR="00D8706A" w:rsidRPr="009D08D2" w:rsidRDefault="00D8706A" w:rsidP="00D8706A">
      <w:pPr>
        <w:tabs>
          <w:tab w:val="left" w:pos="794"/>
          <w:tab w:val="left" w:pos="1191"/>
          <w:tab w:val="left" w:pos="1588"/>
          <w:tab w:val="left" w:pos="1985"/>
        </w:tabs>
        <w:jc w:val="both"/>
        <w:rPr>
          <w:sz w:val="20"/>
        </w:rPr>
      </w:pPr>
      <w:r w:rsidRPr="009D08D2">
        <w:rPr>
          <w:sz w:val="20"/>
        </w:rPr>
        <w:t>NOTE 1 – Simplex systems use the same frequency for both the base station and mobile station to transmit.</w:t>
      </w:r>
    </w:p>
    <w:p w14:paraId="6EE7E3E6" w14:textId="77777777" w:rsidR="00D8706A" w:rsidRPr="009D08D2" w:rsidRDefault="00D8706A" w:rsidP="00D8706A">
      <w:pPr>
        <w:tabs>
          <w:tab w:val="left" w:pos="794"/>
          <w:tab w:val="left" w:pos="1191"/>
          <w:tab w:val="left" w:pos="1588"/>
          <w:tab w:val="left" w:pos="1985"/>
        </w:tabs>
        <w:jc w:val="both"/>
        <w:rPr>
          <w:sz w:val="20"/>
        </w:rPr>
      </w:pPr>
      <w:r w:rsidRPr="009D08D2">
        <w:rPr>
          <w:sz w:val="20"/>
        </w:rPr>
        <w:t>NOTE 2 – Frequency division duplex systems have different frequencies for the base station and mobile station which allows simultaneous communications.</w:t>
      </w:r>
    </w:p>
    <w:p w14:paraId="511EE2EB" w14:textId="77777777" w:rsidR="00D8706A" w:rsidRPr="009D08D2" w:rsidRDefault="00D8706A" w:rsidP="00D8706A">
      <w:pPr>
        <w:tabs>
          <w:tab w:val="left" w:pos="794"/>
          <w:tab w:val="left" w:pos="1191"/>
          <w:tab w:val="left" w:pos="1588"/>
          <w:tab w:val="left" w:pos="1985"/>
        </w:tabs>
        <w:jc w:val="both"/>
        <w:rPr>
          <w:sz w:val="20"/>
        </w:rPr>
      </w:pPr>
      <w:r w:rsidRPr="009D08D2">
        <w:rPr>
          <w:sz w:val="20"/>
        </w:rPr>
        <w:t>NOTE 3 – Typical values are shown in parenthesis. In some instances, more than one typical value is provided.</w:t>
      </w:r>
    </w:p>
    <w:p w14:paraId="28F42EA9" w14:textId="77777777" w:rsidR="00D8706A" w:rsidRPr="009D08D2" w:rsidRDefault="00D8706A" w:rsidP="00D8706A">
      <w:pPr>
        <w:tabs>
          <w:tab w:val="left" w:pos="794"/>
          <w:tab w:val="left" w:pos="1191"/>
          <w:tab w:val="left" w:pos="1588"/>
          <w:tab w:val="left" w:pos="1985"/>
        </w:tabs>
        <w:jc w:val="both"/>
        <w:rPr>
          <w:sz w:val="20"/>
        </w:rPr>
      </w:pPr>
      <w:r w:rsidRPr="009D08D2">
        <w:rPr>
          <w:sz w:val="20"/>
        </w:rPr>
        <w:t xml:space="preserve">NOTE 4 – </w:t>
      </w:r>
      <w:proofErr w:type="spellStart"/>
      <w:r w:rsidRPr="009D08D2">
        <w:rPr>
          <w:sz w:val="20"/>
        </w:rPr>
        <w:t>e.r.p</w:t>
      </w:r>
      <w:proofErr w:type="spellEnd"/>
      <w:r w:rsidRPr="009D08D2">
        <w:rPr>
          <w:sz w:val="20"/>
        </w:rPr>
        <w:t>. is equal to the output power (</w:t>
      </w:r>
      <w:proofErr w:type="spellStart"/>
      <w:r w:rsidRPr="009D08D2">
        <w:rPr>
          <w:sz w:val="20"/>
        </w:rPr>
        <w:t>dBW</w:t>
      </w:r>
      <w:proofErr w:type="spellEnd"/>
      <w:r w:rsidRPr="009D08D2">
        <w:rPr>
          <w:sz w:val="20"/>
        </w:rPr>
        <w:t>) plus antenna gain (</w:t>
      </w:r>
      <w:proofErr w:type="spellStart"/>
      <w:r w:rsidRPr="009D08D2">
        <w:rPr>
          <w:sz w:val="20"/>
        </w:rPr>
        <w:t>dBd</w:t>
      </w:r>
      <w:proofErr w:type="spellEnd"/>
      <w:r w:rsidRPr="009D08D2">
        <w:rPr>
          <w:sz w:val="20"/>
        </w:rPr>
        <w:t>) minus total losses (dB).</w:t>
      </w:r>
    </w:p>
    <w:p w14:paraId="3AAEC257" w14:textId="77777777" w:rsidR="00D8706A" w:rsidRPr="009D08D2" w:rsidRDefault="00D8706A" w:rsidP="00D8706A">
      <w:pPr>
        <w:pStyle w:val="TableNo"/>
        <w:spacing w:before="360"/>
      </w:pPr>
      <w:r w:rsidRPr="009D08D2">
        <w:lastRenderedPageBreak/>
        <w:t>TABLE 29</w:t>
      </w:r>
    </w:p>
    <w:p w14:paraId="5D625F3E" w14:textId="77777777" w:rsidR="00D8706A" w:rsidRPr="009D08D2" w:rsidRDefault="00D8706A" w:rsidP="00D8706A">
      <w:pPr>
        <w:pStyle w:val="Tabletitle"/>
      </w:pPr>
      <w:r w:rsidRPr="009D08D2">
        <w:t>Technical characteristics for mobile stations operating in the mobile service</w:t>
      </w:r>
      <w:r>
        <w:br/>
      </w:r>
      <w:r w:rsidRPr="009D08D2">
        <w:t xml:space="preserve">in the frequency band 138-174 MHz </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1467"/>
        <w:gridCol w:w="1556"/>
      </w:tblGrid>
      <w:tr w:rsidR="00D8706A" w:rsidRPr="00760E1E" w14:paraId="2E37A3B2" w14:textId="77777777" w:rsidTr="00771987">
        <w:trPr>
          <w:cantSplit/>
          <w:tblHeader/>
          <w:jc w:val="center"/>
        </w:trPr>
        <w:tc>
          <w:tcPr>
            <w:tcW w:w="3078" w:type="dxa"/>
            <w:noWrap/>
            <w:vAlign w:val="center"/>
          </w:tcPr>
          <w:p w14:paraId="21ECACFC" w14:textId="77777777" w:rsidR="00D8706A" w:rsidRPr="009D08D2" w:rsidRDefault="00D8706A" w:rsidP="00771987">
            <w:pPr>
              <w:pStyle w:val="Tablehead"/>
            </w:pPr>
            <w:r w:rsidRPr="009D08D2">
              <w:t>Frequency band (MHz)</w:t>
            </w:r>
          </w:p>
        </w:tc>
        <w:tc>
          <w:tcPr>
            <w:tcW w:w="3023" w:type="dxa"/>
            <w:gridSpan w:val="2"/>
            <w:noWrap/>
            <w:vAlign w:val="bottom"/>
          </w:tcPr>
          <w:p w14:paraId="0FB502C3" w14:textId="77777777" w:rsidR="00D8706A" w:rsidRPr="009D08D2" w:rsidRDefault="00D8706A" w:rsidP="00771987">
            <w:pPr>
              <w:pStyle w:val="Tablehead"/>
            </w:pPr>
            <w:r w:rsidRPr="009D08D2">
              <w:t>138–174</w:t>
            </w:r>
          </w:p>
        </w:tc>
      </w:tr>
      <w:tr w:rsidR="00D8706A" w:rsidRPr="00760E1E" w14:paraId="62503BE9" w14:textId="77777777" w:rsidTr="00771987">
        <w:trPr>
          <w:cantSplit/>
          <w:tblHeader/>
          <w:jc w:val="center"/>
        </w:trPr>
        <w:tc>
          <w:tcPr>
            <w:tcW w:w="3078" w:type="dxa"/>
            <w:tcBorders>
              <w:bottom w:val="single" w:sz="4" w:space="0" w:color="auto"/>
            </w:tcBorders>
            <w:noWrap/>
            <w:vAlign w:val="center"/>
          </w:tcPr>
          <w:p w14:paraId="278FA7A0" w14:textId="77777777" w:rsidR="00D8706A" w:rsidRPr="009D08D2" w:rsidRDefault="00D8706A" w:rsidP="00771987">
            <w:pPr>
              <w:pStyle w:val="Tablehead"/>
            </w:pPr>
            <w:r w:rsidRPr="009D08D2">
              <w:t>Type of emission</w:t>
            </w:r>
          </w:p>
        </w:tc>
        <w:tc>
          <w:tcPr>
            <w:tcW w:w="1467" w:type="dxa"/>
            <w:tcBorders>
              <w:bottom w:val="single" w:sz="4" w:space="0" w:color="auto"/>
            </w:tcBorders>
            <w:noWrap/>
            <w:vAlign w:val="bottom"/>
          </w:tcPr>
          <w:p w14:paraId="4D1E754C" w14:textId="77777777" w:rsidR="00D8706A" w:rsidRPr="009D08D2" w:rsidRDefault="00D8706A" w:rsidP="00771987">
            <w:pPr>
              <w:pStyle w:val="Tablehead"/>
              <w:keepLines/>
            </w:pPr>
            <w:r w:rsidRPr="009D08D2">
              <w:t>Analogue</w:t>
            </w:r>
          </w:p>
        </w:tc>
        <w:tc>
          <w:tcPr>
            <w:tcW w:w="1556" w:type="dxa"/>
            <w:tcBorders>
              <w:bottom w:val="single" w:sz="4" w:space="0" w:color="auto"/>
            </w:tcBorders>
            <w:noWrap/>
            <w:vAlign w:val="bottom"/>
          </w:tcPr>
          <w:p w14:paraId="2486CC16" w14:textId="77777777" w:rsidR="00D8706A" w:rsidRPr="009D08D2" w:rsidRDefault="00D8706A" w:rsidP="00771987">
            <w:pPr>
              <w:pStyle w:val="Tablehead"/>
              <w:keepLines/>
            </w:pPr>
            <w:r w:rsidRPr="009D08D2">
              <w:t>Digital</w:t>
            </w:r>
          </w:p>
        </w:tc>
      </w:tr>
      <w:tr w:rsidR="00D8706A" w:rsidRPr="00760E1E" w14:paraId="3FD44A71" w14:textId="77777777" w:rsidTr="00771987">
        <w:trPr>
          <w:cantSplit/>
          <w:jc w:val="center"/>
        </w:trPr>
        <w:tc>
          <w:tcPr>
            <w:tcW w:w="3078" w:type="dxa"/>
            <w:tcBorders>
              <w:top w:val="single" w:sz="4" w:space="0" w:color="auto"/>
              <w:left w:val="single" w:sz="4" w:space="0" w:color="auto"/>
              <w:bottom w:val="single" w:sz="4" w:space="0" w:color="auto"/>
              <w:right w:val="nil"/>
            </w:tcBorders>
            <w:shd w:val="clear" w:color="auto" w:fill="auto"/>
            <w:noWrap/>
          </w:tcPr>
          <w:p w14:paraId="3B174445" w14:textId="77777777" w:rsidR="00D8706A" w:rsidRPr="009D08D2" w:rsidRDefault="00D8706A" w:rsidP="00771987">
            <w:pPr>
              <w:pStyle w:val="Tabletext"/>
              <w:rPr>
                <w:i/>
                <w:iCs/>
              </w:rPr>
            </w:pPr>
            <w:r w:rsidRPr="009D08D2">
              <w:rPr>
                <w:i/>
                <w:iCs/>
              </w:rPr>
              <w:t>System-wide</w:t>
            </w:r>
          </w:p>
        </w:tc>
        <w:tc>
          <w:tcPr>
            <w:tcW w:w="1467" w:type="dxa"/>
            <w:tcBorders>
              <w:top w:val="single" w:sz="4" w:space="0" w:color="auto"/>
              <w:left w:val="nil"/>
              <w:bottom w:val="single" w:sz="4" w:space="0" w:color="auto"/>
              <w:right w:val="nil"/>
            </w:tcBorders>
            <w:shd w:val="clear" w:color="auto" w:fill="auto"/>
            <w:noWrap/>
          </w:tcPr>
          <w:p w14:paraId="06A2D0C1" w14:textId="77777777" w:rsidR="00D8706A" w:rsidRPr="009D08D2" w:rsidRDefault="00D8706A" w:rsidP="00771987">
            <w:pPr>
              <w:pStyle w:val="Tabletext"/>
              <w:jc w:val="center"/>
              <w:rPr>
                <w:i/>
                <w:iCs/>
              </w:rPr>
            </w:pPr>
          </w:p>
        </w:tc>
        <w:tc>
          <w:tcPr>
            <w:tcW w:w="1556" w:type="dxa"/>
            <w:tcBorders>
              <w:top w:val="single" w:sz="4" w:space="0" w:color="auto"/>
              <w:left w:val="nil"/>
              <w:bottom w:val="single" w:sz="4" w:space="0" w:color="auto"/>
              <w:right w:val="nil"/>
            </w:tcBorders>
            <w:shd w:val="clear" w:color="auto" w:fill="auto"/>
            <w:noWrap/>
          </w:tcPr>
          <w:p w14:paraId="2F2F2CBE" w14:textId="77777777" w:rsidR="00D8706A" w:rsidRPr="009D08D2" w:rsidRDefault="00D8706A" w:rsidP="00771987">
            <w:pPr>
              <w:pStyle w:val="Tabletext"/>
              <w:jc w:val="center"/>
              <w:rPr>
                <w:i/>
                <w:iCs/>
              </w:rPr>
            </w:pPr>
          </w:p>
        </w:tc>
      </w:tr>
      <w:tr w:rsidR="00D8706A" w:rsidRPr="00760E1E" w14:paraId="2371F96E" w14:textId="77777777" w:rsidTr="00771987">
        <w:trPr>
          <w:cantSplit/>
          <w:jc w:val="center"/>
        </w:trPr>
        <w:tc>
          <w:tcPr>
            <w:tcW w:w="3078" w:type="dxa"/>
            <w:tcBorders>
              <w:top w:val="single" w:sz="4" w:space="0" w:color="auto"/>
            </w:tcBorders>
            <w:noWrap/>
          </w:tcPr>
          <w:p w14:paraId="4E38AD96" w14:textId="77777777" w:rsidR="00D8706A" w:rsidRPr="009D08D2" w:rsidRDefault="00D8706A" w:rsidP="00771987">
            <w:pPr>
              <w:pStyle w:val="Tabletext"/>
              <w:keepNext/>
              <w:keepLines/>
              <w:jc w:val="right"/>
              <w:rPr>
                <w:color w:val="000000"/>
              </w:rPr>
            </w:pPr>
            <w:r w:rsidRPr="009D08D2">
              <w:rPr>
                <w:color w:val="000000"/>
              </w:rPr>
              <w:t>Channel bandwidth (kHz)</w:t>
            </w:r>
          </w:p>
        </w:tc>
        <w:tc>
          <w:tcPr>
            <w:tcW w:w="1467" w:type="dxa"/>
            <w:tcBorders>
              <w:top w:val="single" w:sz="4" w:space="0" w:color="auto"/>
            </w:tcBorders>
            <w:noWrap/>
          </w:tcPr>
          <w:p w14:paraId="6F6839D7" w14:textId="77777777" w:rsidR="00D8706A" w:rsidRPr="009D08D2" w:rsidRDefault="00D8706A" w:rsidP="00771987">
            <w:pPr>
              <w:pStyle w:val="Tabletext"/>
              <w:keepNext/>
              <w:keepLines/>
              <w:jc w:val="center"/>
            </w:pPr>
            <w:r w:rsidRPr="009D08D2">
              <w:t>12.5/15/25/30</w:t>
            </w:r>
          </w:p>
        </w:tc>
        <w:tc>
          <w:tcPr>
            <w:tcW w:w="1556" w:type="dxa"/>
            <w:tcBorders>
              <w:top w:val="single" w:sz="4" w:space="0" w:color="auto"/>
            </w:tcBorders>
            <w:noWrap/>
          </w:tcPr>
          <w:p w14:paraId="0C7FF1F5" w14:textId="77777777" w:rsidR="00D8706A" w:rsidRPr="009D08D2" w:rsidRDefault="00D8706A" w:rsidP="00771987">
            <w:pPr>
              <w:pStyle w:val="Tabletext"/>
              <w:keepNext/>
              <w:keepLines/>
              <w:jc w:val="center"/>
            </w:pPr>
            <w:r w:rsidRPr="009D08D2">
              <w:t>6.25/7.5/12.5/15</w:t>
            </w:r>
          </w:p>
        </w:tc>
      </w:tr>
      <w:tr w:rsidR="00D8706A" w:rsidRPr="00760E1E" w14:paraId="4C27B6B6" w14:textId="77777777" w:rsidTr="00771987">
        <w:trPr>
          <w:cantSplit/>
          <w:jc w:val="center"/>
        </w:trPr>
        <w:tc>
          <w:tcPr>
            <w:tcW w:w="3078" w:type="dxa"/>
            <w:noWrap/>
          </w:tcPr>
          <w:p w14:paraId="667AB7FE" w14:textId="77777777" w:rsidR="00D8706A" w:rsidRPr="009D08D2" w:rsidRDefault="00D8706A" w:rsidP="00771987">
            <w:pPr>
              <w:pStyle w:val="Tabletext"/>
              <w:keepNext/>
              <w:keepLines/>
              <w:jc w:val="right"/>
              <w:rPr>
                <w:color w:val="000000"/>
              </w:rPr>
            </w:pPr>
            <w:r w:rsidRPr="009D08D2">
              <w:rPr>
                <w:color w:val="000000"/>
              </w:rPr>
              <w:t>Modulation type</w:t>
            </w:r>
          </w:p>
        </w:tc>
        <w:tc>
          <w:tcPr>
            <w:tcW w:w="1467" w:type="dxa"/>
            <w:noWrap/>
          </w:tcPr>
          <w:p w14:paraId="0CF16C9C" w14:textId="77777777" w:rsidR="00D8706A" w:rsidRPr="009D08D2" w:rsidRDefault="00D8706A" w:rsidP="00771987">
            <w:pPr>
              <w:pStyle w:val="Tabletext"/>
              <w:keepNext/>
              <w:keepLines/>
              <w:jc w:val="center"/>
            </w:pPr>
            <w:r w:rsidRPr="009D08D2">
              <w:t>FM</w:t>
            </w:r>
          </w:p>
        </w:tc>
        <w:tc>
          <w:tcPr>
            <w:tcW w:w="1556" w:type="dxa"/>
            <w:noWrap/>
          </w:tcPr>
          <w:p w14:paraId="24E04E47" w14:textId="77777777" w:rsidR="00D8706A" w:rsidRPr="009D08D2" w:rsidRDefault="00D8706A" w:rsidP="00771987">
            <w:pPr>
              <w:pStyle w:val="Tabletext"/>
              <w:keepNext/>
              <w:keepLines/>
              <w:jc w:val="center"/>
            </w:pPr>
            <w:r w:rsidRPr="009D08D2">
              <w:t>C4FM</w:t>
            </w:r>
          </w:p>
        </w:tc>
      </w:tr>
      <w:tr w:rsidR="00D8706A" w:rsidRPr="00760E1E" w14:paraId="49B98786" w14:textId="77777777" w:rsidTr="00771987">
        <w:trPr>
          <w:cantSplit/>
          <w:jc w:val="center"/>
        </w:trPr>
        <w:tc>
          <w:tcPr>
            <w:tcW w:w="3078" w:type="dxa"/>
            <w:noWrap/>
          </w:tcPr>
          <w:p w14:paraId="2A993172" w14:textId="77777777" w:rsidR="00D8706A" w:rsidRPr="009D08D2" w:rsidRDefault="00D8706A" w:rsidP="00771987">
            <w:pPr>
              <w:pStyle w:val="Tabletext"/>
              <w:keepNext/>
              <w:keepLines/>
              <w:jc w:val="right"/>
              <w:rPr>
                <w:color w:val="000000"/>
              </w:rPr>
            </w:pPr>
            <w:r w:rsidRPr="009D08D2">
              <w:rPr>
                <w:color w:val="000000"/>
              </w:rPr>
              <w:t>Type of operation</w:t>
            </w:r>
          </w:p>
        </w:tc>
        <w:tc>
          <w:tcPr>
            <w:tcW w:w="1467" w:type="dxa"/>
            <w:noWrap/>
            <w:tcMar>
              <w:left w:w="57" w:type="dxa"/>
              <w:right w:w="57" w:type="dxa"/>
            </w:tcMar>
          </w:tcPr>
          <w:p w14:paraId="520AA746" w14:textId="77777777" w:rsidR="00D8706A" w:rsidRPr="009D08D2" w:rsidRDefault="00D8706A" w:rsidP="00771987">
            <w:pPr>
              <w:pStyle w:val="Tabletext"/>
              <w:keepNext/>
              <w:keepLines/>
              <w:jc w:val="center"/>
              <w:rPr>
                <w:color w:val="000000"/>
                <w:vertAlign w:val="superscript"/>
              </w:rPr>
            </w:pPr>
            <w:r w:rsidRPr="009D08D2">
              <w:rPr>
                <w:color w:val="000000"/>
              </w:rPr>
              <w:t>Simplex/duplex</w:t>
            </w:r>
          </w:p>
        </w:tc>
        <w:tc>
          <w:tcPr>
            <w:tcW w:w="1556" w:type="dxa"/>
            <w:noWrap/>
            <w:tcMar>
              <w:left w:w="57" w:type="dxa"/>
              <w:right w:w="57" w:type="dxa"/>
            </w:tcMar>
          </w:tcPr>
          <w:p w14:paraId="7DBFFF7E" w14:textId="77777777" w:rsidR="00D8706A" w:rsidRPr="009D08D2" w:rsidRDefault="00D8706A" w:rsidP="00771987">
            <w:pPr>
              <w:pStyle w:val="Tabletext"/>
              <w:keepNext/>
              <w:keepLines/>
              <w:jc w:val="center"/>
              <w:rPr>
                <w:color w:val="000000"/>
              </w:rPr>
            </w:pPr>
            <w:r w:rsidRPr="009D08D2">
              <w:rPr>
                <w:color w:val="000000"/>
              </w:rPr>
              <w:t>Duplex</w:t>
            </w:r>
          </w:p>
        </w:tc>
      </w:tr>
      <w:tr w:rsidR="00D8706A" w:rsidRPr="00760E1E" w14:paraId="66335F9F" w14:textId="77777777" w:rsidTr="00771987">
        <w:trPr>
          <w:cantSplit/>
          <w:jc w:val="center"/>
        </w:trPr>
        <w:tc>
          <w:tcPr>
            <w:tcW w:w="3078" w:type="dxa"/>
            <w:tcBorders>
              <w:bottom w:val="single" w:sz="4" w:space="0" w:color="auto"/>
            </w:tcBorders>
            <w:noWrap/>
          </w:tcPr>
          <w:p w14:paraId="6D90F82B" w14:textId="77777777" w:rsidR="00D8706A" w:rsidRPr="009D08D2" w:rsidRDefault="00D8706A" w:rsidP="00771987">
            <w:pPr>
              <w:pStyle w:val="Tabletext"/>
              <w:keepNext/>
              <w:keepLines/>
              <w:jc w:val="right"/>
              <w:rPr>
                <w:color w:val="000000"/>
              </w:rPr>
            </w:pPr>
            <w:r w:rsidRPr="009D08D2">
              <w:rPr>
                <w:color w:val="000000"/>
              </w:rPr>
              <w:t>Typical SINAD (dB) or BER (%)</w:t>
            </w:r>
          </w:p>
        </w:tc>
        <w:tc>
          <w:tcPr>
            <w:tcW w:w="1467" w:type="dxa"/>
            <w:tcBorders>
              <w:bottom w:val="single" w:sz="4" w:space="0" w:color="auto"/>
            </w:tcBorders>
            <w:noWrap/>
          </w:tcPr>
          <w:p w14:paraId="6D8D7750" w14:textId="77777777" w:rsidR="00D8706A" w:rsidRPr="009D08D2" w:rsidRDefault="00D8706A" w:rsidP="00771987">
            <w:pPr>
              <w:pStyle w:val="Tabletext"/>
              <w:keepNext/>
              <w:keepLines/>
              <w:jc w:val="center"/>
            </w:pPr>
            <w:r w:rsidRPr="009D08D2">
              <w:t>12 dB</w:t>
            </w:r>
          </w:p>
        </w:tc>
        <w:tc>
          <w:tcPr>
            <w:tcW w:w="1556" w:type="dxa"/>
            <w:tcBorders>
              <w:bottom w:val="single" w:sz="4" w:space="0" w:color="auto"/>
            </w:tcBorders>
            <w:noWrap/>
          </w:tcPr>
          <w:p w14:paraId="67273544" w14:textId="77777777" w:rsidR="00D8706A" w:rsidRPr="009D08D2" w:rsidRDefault="00D8706A" w:rsidP="00771987">
            <w:pPr>
              <w:pStyle w:val="Tabletext"/>
              <w:keepNext/>
              <w:keepLines/>
              <w:jc w:val="center"/>
            </w:pPr>
            <w:r w:rsidRPr="009D08D2">
              <w:t>5%</w:t>
            </w:r>
          </w:p>
        </w:tc>
      </w:tr>
      <w:tr w:rsidR="00D8706A" w:rsidRPr="00760E1E" w14:paraId="62DB5F11" w14:textId="77777777" w:rsidTr="00771987">
        <w:trPr>
          <w:cantSplit/>
          <w:jc w:val="center"/>
        </w:trPr>
        <w:tc>
          <w:tcPr>
            <w:tcW w:w="3078" w:type="dxa"/>
            <w:tcBorders>
              <w:top w:val="single" w:sz="4" w:space="0" w:color="auto"/>
              <w:left w:val="single" w:sz="4" w:space="0" w:color="auto"/>
              <w:bottom w:val="single" w:sz="4" w:space="0" w:color="auto"/>
              <w:right w:val="nil"/>
            </w:tcBorders>
            <w:shd w:val="clear" w:color="auto" w:fill="auto"/>
            <w:noWrap/>
            <w:vAlign w:val="center"/>
          </w:tcPr>
          <w:p w14:paraId="5BE84282" w14:textId="77777777" w:rsidR="00D8706A" w:rsidRPr="009D08D2" w:rsidRDefault="00D8706A" w:rsidP="00771987">
            <w:pPr>
              <w:pStyle w:val="Tabletext"/>
              <w:keepNext/>
              <w:keepLines/>
              <w:jc w:val="right"/>
              <w:rPr>
                <w:i/>
                <w:iCs/>
                <w:color w:val="000000"/>
              </w:rPr>
            </w:pPr>
            <w:r w:rsidRPr="009D08D2">
              <w:rPr>
                <w:i/>
                <w:iCs/>
                <w:color w:val="000000"/>
              </w:rPr>
              <w:t>Transmitter</w:t>
            </w:r>
          </w:p>
        </w:tc>
        <w:tc>
          <w:tcPr>
            <w:tcW w:w="1467" w:type="dxa"/>
            <w:tcBorders>
              <w:top w:val="single" w:sz="4" w:space="0" w:color="auto"/>
              <w:left w:val="nil"/>
              <w:bottom w:val="single" w:sz="4" w:space="0" w:color="auto"/>
              <w:right w:val="nil"/>
            </w:tcBorders>
            <w:shd w:val="clear" w:color="auto" w:fill="auto"/>
            <w:noWrap/>
          </w:tcPr>
          <w:p w14:paraId="784C56B5" w14:textId="77777777" w:rsidR="00D8706A" w:rsidRPr="009D08D2" w:rsidRDefault="00D8706A" w:rsidP="00771987">
            <w:pPr>
              <w:pStyle w:val="Tabletext"/>
              <w:jc w:val="center"/>
              <w:rPr>
                <w:i/>
                <w:iCs/>
              </w:rPr>
            </w:pPr>
          </w:p>
        </w:tc>
        <w:tc>
          <w:tcPr>
            <w:tcW w:w="1556" w:type="dxa"/>
            <w:tcBorders>
              <w:top w:val="single" w:sz="4" w:space="0" w:color="auto"/>
              <w:left w:val="nil"/>
              <w:bottom w:val="single" w:sz="4" w:space="0" w:color="auto"/>
              <w:right w:val="nil"/>
            </w:tcBorders>
            <w:shd w:val="clear" w:color="auto" w:fill="auto"/>
            <w:noWrap/>
          </w:tcPr>
          <w:p w14:paraId="23A743A9" w14:textId="77777777" w:rsidR="00D8706A" w:rsidRPr="009D08D2" w:rsidRDefault="00D8706A" w:rsidP="00771987">
            <w:pPr>
              <w:pStyle w:val="Tabletext"/>
              <w:jc w:val="center"/>
              <w:rPr>
                <w:i/>
                <w:iCs/>
              </w:rPr>
            </w:pPr>
          </w:p>
        </w:tc>
      </w:tr>
      <w:tr w:rsidR="00D8706A" w:rsidRPr="00760E1E" w14:paraId="159E20AA" w14:textId="77777777" w:rsidTr="00771987">
        <w:trPr>
          <w:cantSplit/>
          <w:jc w:val="center"/>
        </w:trPr>
        <w:tc>
          <w:tcPr>
            <w:tcW w:w="3078" w:type="dxa"/>
            <w:tcBorders>
              <w:top w:val="single" w:sz="4" w:space="0" w:color="auto"/>
            </w:tcBorders>
          </w:tcPr>
          <w:p w14:paraId="14DB039E" w14:textId="77777777" w:rsidR="00D8706A" w:rsidRPr="009D08D2" w:rsidRDefault="00D8706A" w:rsidP="00771987">
            <w:pPr>
              <w:pStyle w:val="Tabletext"/>
              <w:keepNext/>
              <w:keepLines/>
              <w:jc w:val="right"/>
              <w:rPr>
                <w:color w:val="000000"/>
              </w:rPr>
            </w:pPr>
            <w:r w:rsidRPr="009D08D2">
              <w:rPr>
                <w:color w:val="000000"/>
              </w:rPr>
              <w:t>Output power (W)</w:t>
            </w:r>
          </w:p>
        </w:tc>
        <w:tc>
          <w:tcPr>
            <w:tcW w:w="1467" w:type="dxa"/>
            <w:tcBorders>
              <w:top w:val="single" w:sz="4" w:space="0" w:color="auto"/>
            </w:tcBorders>
          </w:tcPr>
          <w:p w14:paraId="31268237" w14:textId="77777777" w:rsidR="00D8706A" w:rsidRPr="009D08D2" w:rsidRDefault="00D8706A" w:rsidP="00771987">
            <w:pPr>
              <w:pStyle w:val="Tabletext"/>
              <w:keepNext/>
              <w:keepLines/>
              <w:jc w:val="center"/>
            </w:pPr>
            <w:r w:rsidRPr="009D08D2">
              <w:t>1</w:t>
            </w:r>
            <w:r w:rsidRPr="009D08D2">
              <w:rPr>
                <w:color w:val="000000"/>
              </w:rPr>
              <w:t>–</w:t>
            </w:r>
            <w:r w:rsidRPr="009D08D2">
              <w:t>100</w:t>
            </w:r>
            <w:r w:rsidRPr="009D08D2">
              <w:br/>
              <w:t>(H: 5</w:t>
            </w:r>
            <w:r w:rsidRPr="009D08D2">
              <w:br/>
              <w:t>V: 30, 50)</w:t>
            </w:r>
          </w:p>
        </w:tc>
        <w:tc>
          <w:tcPr>
            <w:tcW w:w="1556" w:type="dxa"/>
            <w:tcBorders>
              <w:top w:val="single" w:sz="4" w:space="0" w:color="auto"/>
            </w:tcBorders>
          </w:tcPr>
          <w:p w14:paraId="2D5E4C34" w14:textId="77777777" w:rsidR="00D8706A" w:rsidRPr="009D08D2" w:rsidRDefault="00D8706A" w:rsidP="00771987">
            <w:pPr>
              <w:pStyle w:val="Tabletext"/>
              <w:keepNext/>
              <w:keepLines/>
              <w:jc w:val="center"/>
            </w:pPr>
            <w:r w:rsidRPr="009D08D2">
              <w:t>1</w:t>
            </w:r>
            <w:r w:rsidRPr="009D08D2">
              <w:rPr>
                <w:color w:val="000000"/>
              </w:rPr>
              <w:t>–</w:t>
            </w:r>
            <w:r w:rsidRPr="009D08D2">
              <w:t>100</w:t>
            </w:r>
            <w:r w:rsidRPr="009D08D2">
              <w:br/>
              <w:t>(H: 5</w:t>
            </w:r>
            <w:r w:rsidRPr="009D08D2">
              <w:br/>
              <w:t>V: 30, 50)</w:t>
            </w:r>
          </w:p>
        </w:tc>
      </w:tr>
      <w:tr w:rsidR="00D8706A" w:rsidRPr="00760E1E" w14:paraId="5A8D324E" w14:textId="77777777" w:rsidTr="00771987">
        <w:trPr>
          <w:cantSplit/>
          <w:jc w:val="center"/>
        </w:trPr>
        <w:tc>
          <w:tcPr>
            <w:tcW w:w="3078" w:type="dxa"/>
            <w:noWrap/>
          </w:tcPr>
          <w:p w14:paraId="6E57CEF4" w14:textId="77777777" w:rsidR="00D8706A" w:rsidRPr="009D08D2" w:rsidRDefault="00D8706A" w:rsidP="00771987">
            <w:pPr>
              <w:pStyle w:val="Tabletext"/>
              <w:keepNext/>
              <w:keepLines/>
              <w:jc w:val="right"/>
              <w:rPr>
                <w:color w:val="000000"/>
                <w:vertAlign w:val="superscript"/>
              </w:rPr>
            </w:pPr>
            <w:proofErr w:type="spellStart"/>
            <w:r w:rsidRPr="009D08D2">
              <w:rPr>
                <w:color w:val="000000"/>
              </w:rPr>
              <w:t>e.r.p</w:t>
            </w:r>
            <w:proofErr w:type="spellEnd"/>
            <w:r w:rsidRPr="009D08D2">
              <w:rPr>
                <w:color w:val="000000"/>
              </w:rPr>
              <w:t>. (</w:t>
            </w:r>
            <w:proofErr w:type="spellStart"/>
            <w:r w:rsidRPr="009D08D2">
              <w:rPr>
                <w:color w:val="000000"/>
              </w:rPr>
              <w:t>dBW</w:t>
            </w:r>
            <w:proofErr w:type="spellEnd"/>
            <w:r w:rsidRPr="009D08D2">
              <w:rPr>
                <w:color w:val="000000"/>
              </w:rPr>
              <w:t>)</w:t>
            </w:r>
          </w:p>
        </w:tc>
        <w:tc>
          <w:tcPr>
            <w:tcW w:w="1467" w:type="dxa"/>
            <w:noWrap/>
          </w:tcPr>
          <w:p w14:paraId="39AB657F" w14:textId="693917B6" w:rsidR="00D8706A" w:rsidRPr="009D08D2" w:rsidRDefault="00D8706A" w:rsidP="00771987">
            <w:pPr>
              <w:pStyle w:val="Tabletext"/>
              <w:keepNext/>
              <w:keepLines/>
              <w:jc w:val="center"/>
            </w:pPr>
            <w:r w:rsidRPr="009D08D2">
              <w:t>−</w:t>
            </w:r>
            <w:ins w:id="93" w:author="Lars Løge" w:date="2018-08-21T15:52:00Z">
              <w:r w:rsidR="001A0938">
                <w:t>3 to</w:t>
              </w:r>
            </w:ins>
            <w:del w:id="94" w:author="Lars Løge" w:date="2018-08-21T15:52:00Z">
              <w:r w:rsidRPr="009D08D2" w:rsidDel="001A0938">
                <w:delText>.</w:delText>
              </w:r>
            </w:del>
            <w:ins w:id="95" w:author="Lars Løge" w:date="2018-08-21T15:52:00Z">
              <w:r w:rsidR="001A0938">
                <w:t xml:space="preserve"> </w:t>
              </w:r>
            </w:ins>
            <w:r w:rsidRPr="009D08D2">
              <w:rPr>
                <w:color w:val="000000"/>
              </w:rPr>
              <w:t>–</w:t>
            </w:r>
            <w:r w:rsidRPr="009D08D2">
              <w:t>18</w:t>
            </w:r>
            <w:r w:rsidRPr="009D08D2">
              <w:br/>
              <w:t>(H: −3</w:t>
            </w:r>
            <w:r w:rsidRPr="009D08D2">
              <w:br/>
              <w:t>V: 14, 16)</w:t>
            </w:r>
          </w:p>
        </w:tc>
        <w:tc>
          <w:tcPr>
            <w:tcW w:w="1556" w:type="dxa"/>
            <w:noWrap/>
          </w:tcPr>
          <w:p w14:paraId="7F61808A" w14:textId="195AAA2B" w:rsidR="00D8706A" w:rsidRPr="009D08D2" w:rsidRDefault="00D8706A" w:rsidP="00771987">
            <w:pPr>
              <w:pStyle w:val="Tabletext"/>
              <w:keepNext/>
              <w:keepLines/>
              <w:jc w:val="center"/>
            </w:pPr>
            <w:r w:rsidRPr="009D08D2">
              <w:t>−</w:t>
            </w:r>
            <w:ins w:id="96" w:author="Lars Løge" w:date="2018-08-21T15:52:00Z">
              <w:r w:rsidR="001A0938">
                <w:t>3</w:t>
              </w:r>
            </w:ins>
            <w:del w:id="97" w:author="Lars Løge" w:date="2018-08-21T15:52:00Z">
              <w:r w:rsidRPr="009D08D2" w:rsidDel="001A0938">
                <w:delText>V</w:delText>
              </w:r>
            </w:del>
            <w:ins w:id="98" w:author="Lars Løge" w:date="2018-08-21T15:52:00Z">
              <w:r w:rsidR="001A0938">
                <w:t xml:space="preserve"> to </w:t>
              </w:r>
            </w:ins>
            <w:r w:rsidRPr="009D08D2">
              <w:rPr>
                <w:color w:val="000000"/>
              </w:rPr>
              <w:t>–</w:t>
            </w:r>
            <w:r w:rsidRPr="009D08D2">
              <w:t>18</w:t>
            </w:r>
            <w:r w:rsidRPr="009D08D2">
              <w:br/>
              <w:t>(H: −3</w:t>
            </w:r>
            <w:r w:rsidRPr="009D08D2">
              <w:br/>
              <w:t>V: 14, 16)</w:t>
            </w:r>
          </w:p>
        </w:tc>
      </w:tr>
      <w:tr w:rsidR="00D8706A" w:rsidRPr="00760E1E" w14:paraId="404E1335" w14:textId="77777777" w:rsidTr="00771987">
        <w:trPr>
          <w:cantSplit/>
          <w:jc w:val="center"/>
        </w:trPr>
        <w:tc>
          <w:tcPr>
            <w:tcW w:w="3078" w:type="dxa"/>
            <w:noWrap/>
          </w:tcPr>
          <w:p w14:paraId="75CFC40F" w14:textId="77777777" w:rsidR="00D8706A" w:rsidRPr="009D08D2" w:rsidRDefault="00D8706A" w:rsidP="00771987">
            <w:pPr>
              <w:pStyle w:val="Tabletext"/>
              <w:keepNext/>
              <w:keepLines/>
              <w:jc w:val="right"/>
              <w:rPr>
                <w:color w:val="000000"/>
              </w:rPr>
            </w:pPr>
            <w:r w:rsidRPr="009D08D2">
              <w:rPr>
                <w:color w:val="000000"/>
              </w:rPr>
              <w:t>Necessary bandwidth (kHz)</w:t>
            </w:r>
          </w:p>
        </w:tc>
        <w:tc>
          <w:tcPr>
            <w:tcW w:w="1467" w:type="dxa"/>
            <w:noWrap/>
          </w:tcPr>
          <w:p w14:paraId="3EA1589A" w14:textId="77777777" w:rsidR="00D8706A" w:rsidRPr="009D08D2" w:rsidRDefault="00D8706A" w:rsidP="00771987">
            <w:pPr>
              <w:pStyle w:val="Tabletext"/>
              <w:keepNext/>
              <w:keepLines/>
              <w:jc w:val="center"/>
            </w:pPr>
            <w:r w:rsidRPr="009D08D2">
              <w:t>11/11/16/16</w:t>
            </w:r>
          </w:p>
        </w:tc>
        <w:tc>
          <w:tcPr>
            <w:tcW w:w="1556" w:type="dxa"/>
            <w:noWrap/>
          </w:tcPr>
          <w:p w14:paraId="4ED0EE2D" w14:textId="77777777" w:rsidR="00D8706A" w:rsidRPr="009D08D2" w:rsidRDefault="00D8706A" w:rsidP="00771987">
            <w:pPr>
              <w:pStyle w:val="Tabletext"/>
              <w:keepNext/>
              <w:keepLines/>
              <w:jc w:val="center"/>
            </w:pPr>
            <w:r w:rsidRPr="009D08D2">
              <w:t>5.5/5.5/8.1/8.1</w:t>
            </w:r>
          </w:p>
        </w:tc>
      </w:tr>
      <w:tr w:rsidR="00D8706A" w:rsidRPr="00760E1E" w14:paraId="21DB919C" w14:textId="77777777" w:rsidTr="00771987">
        <w:trPr>
          <w:cantSplit/>
          <w:jc w:val="center"/>
        </w:trPr>
        <w:tc>
          <w:tcPr>
            <w:tcW w:w="3078" w:type="dxa"/>
          </w:tcPr>
          <w:p w14:paraId="0E43B073" w14:textId="77777777" w:rsidR="00D8706A" w:rsidRPr="009D08D2" w:rsidRDefault="00D8706A" w:rsidP="00771987">
            <w:pPr>
              <w:pStyle w:val="Tabletext"/>
              <w:keepNext/>
              <w:keepLines/>
              <w:jc w:val="right"/>
            </w:pPr>
            <w:r w:rsidRPr="009D08D2">
              <w:t>Antenna gain (</w:t>
            </w:r>
            <w:proofErr w:type="spellStart"/>
            <w:r w:rsidRPr="009D08D2">
              <w:t>dBd</w:t>
            </w:r>
            <w:proofErr w:type="spellEnd"/>
            <w:r w:rsidRPr="009D08D2">
              <w:t>)</w:t>
            </w:r>
          </w:p>
        </w:tc>
        <w:tc>
          <w:tcPr>
            <w:tcW w:w="1467" w:type="dxa"/>
          </w:tcPr>
          <w:p w14:paraId="55D4D73C" w14:textId="687829ED" w:rsidR="00D8706A" w:rsidRPr="009D08D2" w:rsidRDefault="00D8706A" w:rsidP="00771987">
            <w:pPr>
              <w:pStyle w:val="Tabletext"/>
              <w:keepNext/>
              <w:keepLines/>
              <w:jc w:val="center"/>
            </w:pPr>
            <w:r w:rsidRPr="009D08D2">
              <w:t>−</w:t>
            </w:r>
            <w:ins w:id="99" w:author="Lars Løge" w:date="2018-08-21T15:53:00Z">
              <w:r w:rsidR="001A0938">
                <w:t>10</w:t>
              </w:r>
            </w:ins>
            <w:del w:id="100" w:author="Lars Løge" w:date="2018-08-21T15:53:00Z">
              <w:r w:rsidRPr="009D08D2" w:rsidDel="001A0938">
                <w:delText>nt</w:delText>
              </w:r>
            </w:del>
            <w:ins w:id="101" w:author="Lars Løge" w:date="2018-08-21T15:53:00Z">
              <w:r w:rsidR="001A0938">
                <w:t xml:space="preserve"> to</w:t>
              </w:r>
            </w:ins>
            <w:r w:rsidRPr="009D08D2">
              <w:rPr>
                <w:color w:val="000000"/>
              </w:rPr>
              <w:t>–</w:t>
            </w:r>
            <w:r w:rsidRPr="009D08D2">
              <w:t>4</w:t>
            </w:r>
            <w:r w:rsidRPr="009D08D2">
              <w:br/>
              <w:t>(H: −10, V: 0)</w:t>
            </w:r>
          </w:p>
        </w:tc>
        <w:tc>
          <w:tcPr>
            <w:tcW w:w="1556" w:type="dxa"/>
          </w:tcPr>
          <w:p w14:paraId="6152001F" w14:textId="08C3203F" w:rsidR="00D8706A" w:rsidRPr="009D08D2" w:rsidRDefault="00D8706A" w:rsidP="00771987">
            <w:pPr>
              <w:pStyle w:val="Tabletext"/>
              <w:keepNext/>
              <w:keepLines/>
              <w:jc w:val="center"/>
            </w:pPr>
            <w:r w:rsidRPr="009D08D2">
              <w:t>−</w:t>
            </w:r>
            <w:ins w:id="102" w:author="Lars Løge" w:date="2018-08-21T15:53:00Z">
              <w:r w:rsidR="001A0938">
                <w:t>10</w:t>
              </w:r>
            </w:ins>
            <w:del w:id="103" w:author="Lars Løge" w:date="2018-08-21T15:53:00Z">
              <w:r w:rsidRPr="009D08D2" w:rsidDel="001A0938">
                <w:delText>(H</w:delText>
              </w:r>
            </w:del>
            <w:ins w:id="104" w:author="Lars Løge" w:date="2018-08-21T15:53:00Z">
              <w:r w:rsidR="001A0938">
                <w:t xml:space="preserve"> to </w:t>
              </w:r>
            </w:ins>
            <w:del w:id="105" w:author="Lars Løge" w:date="2018-08-21T15:53:00Z">
              <w:r w:rsidRPr="009D08D2" w:rsidDel="001A0938">
                <w:rPr>
                  <w:color w:val="000000"/>
                </w:rPr>
                <w:delText>–</w:delText>
              </w:r>
            </w:del>
            <w:r w:rsidRPr="009D08D2">
              <w:t>4</w:t>
            </w:r>
            <w:r w:rsidRPr="009D08D2">
              <w:br/>
              <w:t>(H: −10, V: 0)</w:t>
            </w:r>
          </w:p>
        </w:tc>
      </w:tr>
      <w:tr w:rsidR="00D8706A" w:rsidRPr="00760E1E" w14:paraId="5A1A5511" w14:textId="77777777" w:rsidTr="00771987">
        <w:trPr>
          <w:cantSplit/>
          <w:jc w:val="center"/>
        </w:trPr>
        <w:tc>
          <w:tcPr>
            <w:tcW w:w="3078" w:type="dxa"/>
          </w:tcPr>
          <w:p w14:paraId="7F6DDA2C" w14:textId="77777777" w:rsidR="00D8706A" w:rsidRPr="009D08D2" w:rsidRDefault="00D8706A" w:rsidP="00771987">
            <w:pPr>
              <w:pStyle w:val="Tabletext"/>
              <w:keepNext/>
              <w:keepLines/>
              <w:jc w:val="right"/>
            </w:pPr>
            <w:r w:rsidRPr="009D08D2">
              <w:t>Antenna height (m)</w:t>
            </w:r>
            <w:r w:rsidRPr="009D08D2">
              <w:br/>
              <w:t>(relative to ground level)</w:t>
            </w:r>
          </w:p>
        </w:tc>
        <w:tc>
          <w:tcPr>
            <w:tcW w:w="1467" w:type="dxa"/>
          </w:tcPr>
          <w:p w14:paraId="3457B548" w14:textId="77777777" w:rsidR="00D8706A" w:rsidRPr="009D08D2" w:rsidRDefault="00D8706A" w:rsidP="00771987">
            <w:pPr>
              <w:pStyle w:val="Tabletext"/>
              <w:keepNext/>
              <w:keepLines/>
              <w:jc w:val="center"/>
              <w:rPr>
                <w:bCs/>
              </w:rPr>
            </w:pPr>
            <w:r w:rsidRPr="009D08D2">
              <w:rPr>
                <w:bCs/>
              </w:rPr>
              <w:t>(2)</w:t>
            </w:r>
          </w:p>
        </w:tc>
        <w:tc>
          <w:tcPr>
            <w:tcW w:w="1556" w:type="dxa"/>
          </w:tcPr>
          <w:p w14:paraId="23D26931" w14:textId="77777777" w:rsidR="00D8706A" w:rsidRPr="009D08D2" w:rsidRDefault="00D8706A" w:rsidP="00771987">
            <w:pPr>
              <w:pStyle w:val="Tabletext"/>
              <w:keepNext/>
              <w:keepLines/>
              <w:jc w:val="center"/>
              <w:rPr>
                <w:bCs/>
              </w:rPr>
            </w:pPr>
            <w:r w:rsidRPr="009D08D2">
              <w:rPr>
                <w:bCs/>
              </w:rPr>
              <w:t>(2)</w:t>
            </w:r>
          </w:p>
        </w:tc>
      </w:tr>
      <w:tr w:rsidR="00D8706A" w:rsidRPr="00760E1E" w14:paraId="43FF5BD7" w14:textId="77777777" w:rsidTr="00771987">
        <w:trPr>
          <w:cantSplit/>
          <w:jc w:val="center"/>
        </w:trPr>
        <w:tc>
          <w:tcPr>
            <w:tcW w:w="3078" w:type="dxa"/>
            <w:noWrap/>
            <w:vAlign w:val="center"/>
          </w:tcPr>
          <w:p w14:paraId="3F3E45F7" w14:textId="77777777" w:rsidR="00D8706A" w:rsidRPr="009D08D2" w:rsidRDefault="00D8706A" w:rsidP="00771987">
            <w:pPr>
              <w:pStyle w:val="Tabletext"/>
              <w:keepNext/>
              <w:keepLines/>
              <w:jc w:val="right"/>
            </w:pPr>
            <w:r w:rsidRPr="009D08D2">
              <w:t>Radiation pattern</w:t>
            </w:r>
          </w:p>
        </w:tc>
        <w:tc>
          <w:tcPr>
            <w:tcW w:w="1467" w:type="dxa"/>
            <w:noWrap/>
            <w:tcMar>
              <w:left w:w="57" w:type="dxa"/>
              <w:right w:w="57" w:type="dxa"/>
            </w:tcMar>
            <w:vAlign w:val="center"/>
          </w:tcPr>
          <w:p w14:paraId="530EF7EF" w14:textId="77777777" w:rsidR="00D8706A" w:rsidRPr="009D08D2" w:rsidRDefault="00D8706A" w:rsidP="00771987">
            <w:pPr>
              <w:pStyle w:val="Tabletext"/>
              <w:keepNext/>
              <w:keepLines/>
              <w:jc w:val="center"/>
              <w:rPr>
                <w:color w:val="000000"/>
              </w:rPr>
            </w:pPr>
            <w:r w:rsidRPr="009D08D2">
              <w:rPr>
                <w:color w:val="000000"/>
              </w:rPr>
              <w:t>Omnidirectional</w:t>
            </w:r>
          </w:p>
        </w:tc>
        <w:tc>
          <w:tcPr>
            <w:tcW w:w="1556" w:type="dxa"/>
            <w:noWrap/>
            <w:tcMar>
              <w:left w:w="57" w:type="dxa"/>
              <w:right w:w="57" w:type="dxa"/>
            </w:tcMar>
            <w:vAlign w:val="center"/>
          </w:tcPr>
          <w:p w14:paraId="004A788D" w14:textId="77777777" w:rsidR="00D8706A" w:rsidRPr="009D08D2" w:rsidRDefault="00D8706A" w:rsidP="00771987">
            <w:pPr>
              <w:pStyle w:val="Tabletext"/>
              <w:keepNext/>
              <w:keepLines/>
              <w:jc w:val="center"/>
              <w:rPr>
                <w:color w:val="000000"/>
              </w:rPr>
            </w:pPr>
            <w:r w:rsidRPr="009D08D2">
              <w:rPr>
                <w:color w:val="000000"/>
              </w:rPr>
              <w:t>Omnidirectional</w:t>
            </w:r>
          </w:p>
        </w:tc>
      </w:tr>
      <w:tr w:rsidR="00D8706A" w:rsidRPr="00760E1E" w14:paraId="01EA32E6" w14:textId="77777777" w:rsidTr="00771987">
        <w:trPr>
          <w:cantSplit/>
          <w:jc w:val="center"/>
        </w:trPr>
        <w:tc>
          <w:tcPr>
            <w:tcW w:w="3078" w:type="dxa"/>
            <w:tcBorders>
              <w:bottom w:val="single" w:sz="4" w:space="0" w:color="auto"/>
            </w:tcBorders>
            <w:noWrap/>
          </w:tcPr>
          <w:p w14:paraId="36731DCD" w14:textId="77777777" w:rsidR="00D8706A" w:rsidRPr="009D08D2" w:rsidRDefault="00D8706A" w:rsidP="00771987">
            <w:pPr>
              <w:pStyle w:val="Tabletext"/>
              <w:keepNext/>
              <w:keepLines/>
              <w:jc w:val="right"/>
              <w:rPr>
                <w:color w:val="000000"/>
              </w:rPr>
            </w:pPr>
            <w:r w:rsidRPr="009D08D2">
              <w:rPr>
                <w:color w:val="000000"/>
              </w:rPr>
              <w:t>Antenna polarization</w:t>
            </w:r>
          </w:p>
        </w:tc>
        <w:tc>
          <w:tcPr>
            <w:tcW w:w="1467" w:type="dxa"/>
            <w:tcBorders>
              <w:bottom w:val="single" w:sz="4" w:space="0" w:color="auto"/>
            </w:tcBorders>
            <w:noWrap/>
            <w:vAlign w:val="bottom"/>
          </w:tcPr>
          <w:p w14:paraId="794B0967" w14:textId="77777777" w:rsidR="00D8706A" w:rsidRPr="009D08D2" w:rsidRDefault="00D8706A" w:rsidP="00771987">
            <w:pPr>
              <w:pStyle w:val="Tabletext"/>
              <w:keepNext/>
              <w:keepLines/>
              <w:jc w:val="center"/>
              <w:rPr>
                <w:color w:val="000000"/>
              </w:rPr>
            </w:pPr>
            <w:r w:rsidRPr="009D08D2">
              <w:rPr>
                <w:color w:val="000000"/>
              </w:rPr>
              <w:t>Vertical</w:t>
            </w:r>
          </w:p>
        </w:tc>
        <w:tc>
          <w:tcPr>
            <w:tcW w:w="1556" w:type="dxa"/>
            <w:tcBorders>
              <w:bottom w:val="single" w:sz="4" w:space="0" w:color="auto"/>
            </w:tcBorders>
            <w:noWrap/>
            <w:vAlign w:val="bottom"/>
          </w:tcPr>
          <w:p w14:paraId="4EB49CA5" w14:textId="77777777" w:rsidR="00D8706A" w:rsidRPr="009D08D2" w:rsidRDefault="00D8706A" w:rsidP="00771987">
            <w:pPr>
              <w:pStyle w:val="Tabletext"/>
              <w:keepNext/>
              <w:keepLines/>
              <w:jc w:val="center"/>
              <w:rPr>
                <w:color w:val="000000"/>
              </w:rPr>
            </w:pPr>
            <w:r w:rsidRPr="009D08D2">
              <w:rPr>
                <w:color w:val="000000"/>
              </w:rPr>
              <w:t>Vertical</w:t>
            </w:r>
          </w:p>
        </w:tc>
      </w:tr>
      <w:tr w:rsidR="00D8706A" w:rsidRPr="00760E1E" w14:paraId="1C9D9DD0" w14:textId="77777777" w:rsidTr="00771987">
        <w:trPr>
          <w:cantSplit/>
          <w:jc w:val="center"/>
        </w:trPr>
        <w:tc>
          <w:tcPr>
            <w:tcW w:w="3078" w:type="dxa"/>
            <w:tcBorders>
              <w:top w:val="single" w:sz="4" w:space="0" w:color="auto"/>
              <w:left w:val="single" w:sz="4" w:space="0" w:color="auto"/>
              <w:bottom w:val="single" w:sz="4" w:space="0" w:color="auto"/>
              <w:right w:val="single" w:sz="4" w:space="0" w:color="auto"/>
            </w:tcBorders>
            <w:shd w:val="clear" w:color="auto" w:fill="auto"/>
            <w:noWrap/>
          </w:tcPr>
          <w:p w14:paraId="10AF4393" w14:textId="77777777" w:rsidR="00D8706A" w:rsidRPr="009D08D2" w:rsidRDefault="00D8706A" w:rsidP="00771987">
            <w:pPr>
              <w:pStyle w:val="Tabletext"/>
              <w:keepNext/>
              <w:keepLines/>
              <w:jc w:val="right"/>
              <w:rPr>
                <w:color w:val="000000"/>
              </w:rPr>
            </w:pPr>
            <w:r w:rsidRPr="009D08D2">
              <w:rPr>
                <w:color w:val="000000"/>
              </w:rPr>
              <w:t>Total loss (dB)</w:t>
            </w:r>
          </w:p>
        </w:tc>
        <w:tc>
          <w:tcPr>
            <w:tcW w:w="1467" w:type="dxa"/>
            <w:tcBorders>
              <w:top w:val="single" w:sz="4" w:space="0" w:color="auto"/>
              <w:left w:val="single" w:sz="4" w:space="0" w:color="auto"/>
              <w:bottom w:val="single" w:sz="4" w:space="0" w:color="auto"/>
              <w:right w:val="single" w:sz="4" w:space="0" w:color="auto"/>
            </w:tcBorders>
            <w:shd w:val="clear" w:color="auto" w:fill="auto"/>
            <w:noWrap/>
          </w:tcPr>
          <w:p w14:paraId="2EC023B7" w14:textId="77777777" w:rsidR="00D8706A" w:rsidRPr="009D08D2" w:rsidRDefault="00D8706A" w:rsidP="00771987">
            <w:pPr>
              <w:pStyle w:val="Tabletext"/>
              <w:keepNext/>
              <w:keepLines/>
              <w:jc w:val="center"/>
            </w:pPr>
            <w:r w:rsidRPr="009D08D2">
              <w:t>0</w:t>
            </w:r>
            <w:r w:rsidRPr="009D08D2">
              <w:rPr>
                <w:color w:val="000000"/>
              </w:rPr>
              <w:t>–</w:t>
            </w:r>
            <w:r w:rsidRPr="009D08D2">
              <w:t>1</w:t>
            </w:r>
            <w:r w:rsidRPr="009D08D2">
              <w:br/>
              <w:t>(H: 0, V: 1)</w:t>
            </w:r>
          </w:p>
        </w:tc>
        <w:tc>
          <w:tcPr>
            <w:tcW w:w="1556" w:type="dxa"/>
            <w:tcBorders>
              <w:top w:val="single" w:sz="4" w:space="0" w:color="auto"/>
              <w:left w:val="single" w:sz="4" w:space="0" w:color="auto"/>
              <w:bottom w:val="single" w:sz="4" w:space="0" w:color="auto"/>
              <w:right w:val="single" w:sz="4" w:space="0" w:color="auto"/>
            </w:tcBorders>
            <w:shd w:val="clear" w:color="auto" w:fill="auto"/>
            <w:noWrap/>
          </w:tcPr>
          <w:p w14:paraId="1C26EEA3" w14:textId="77777777" w:rsidR="00D8706A" w:rsidRPr="009D08D2" w:rsidRDefault="00D8706A" w:rsidP="00771987">
            <w:pPr>
              <w:pStyle w:val="Tabletext"/>
              <w:keepNext/>
              <w:keepLines/>
              <w:jc w:val="center"/>
            </w:pPr>
            <w:r w:rsidRPr="009D08D2">
              <w:t>0</w:t>
            </w:r>
            <w:r w:rsidRPr="009D08D2">
              <w:rPr>
                <w:color w:val="000000"/>
              </w:rPr>
              <w:t>–</w:t>
            </w:r>
            <w:r w:rsidRPr="009D08D2">
              <w:t>1</w:t>
            </w:r>
            <w:r w:rsidRPr="009D08D2">
              <w:br/>
              <w:t>(H: 0, V: 1)</w:t>
            </w:r>
          </w:p>
        </w:tc>
      </w:tr>
      <w:tr w:rsidR="00D8706A" w:rsidRPr="00760E1E" w14:paraId="20ED7855" w14:textId="77777777" w:rsidTr="00771987">
        <w:trPr>
          <w:cantSplit/>
          <w:jc w:val="center"/>
        </w:trPr>
        <w:tc>
          <w:tcPr>
            <w:tcW w:w="3078" w:type="dxa"/>
            <w:tcBorders>
              <w:top w:val="single" w:sz="4" w:space="0" w:color="auto"/>
              <w:left w:val="single" w:sz="4" w:space="0" w:color="auto"/>
              <w:bottom w:val="single" w:sz="4" w:space="0" w:color="auto"/>
              <w:right w:val="nil"/>
            </w:tcBorders>
            <w:shd w:val="clear" w:color="auto" w:fill="auto"/>
            <w:noWrap/>
          </w:tcPr>
          <w:p w14:paraId="65BBE9AF" w14:textId="77777777" w:rsidR="00D8706A" w:rsidRPr="009D08D2" w:rsidRDefault="00D8706A" w:rsidP="00771987">
            <w:pPr>
              <w:pStyle w:val="Tabletext"/>
              <w:keepNext/>
              <w:keepLines/>
              <w:jc w:val="right"/>
              <w:rPr>
                <w:i/>
                <w:iCs/>
              </w:rPr>
            </w:pPr>
            <w:r w:rsidRPr="009D08D2">
              <w:rPr>
                <w:i/>
                <w:iCs/>
              </w:rPr>
              <w:t>Receiver</w:t>
            </w:r>
          </w:p>
        </w:tc>
        <w:tc>
          <w:tcPr>
            <w:tcW w:w="1467" w:type="dxa"/>
            <w:tcBorders>
              <w:top w:val="single" w:sz="4" w:space="0" w:color="auto"/>
              <w:left w:val="nil"/>
              <w:bottom w:val="single" w:sz="4" w:space="0" w:color="auto"/>
              <w:right w:val="nil"/>
            </w:tcBorders>
            <w:shd w:val="clear" w:color="auto" w:fill="auto"/>
            <w:noWrap/>
          </w:tcPr>
          <w:p w14:paraId="7500D675" w14:textId="77777777" w:rsidR="00D8706A" w:rsidRPr="009D08D2" w:rsidRDefault="00D8706A" w:rsidP="00771987">
            <w:pPr>
              <w:pStyle w:val="Tabletext"/>
              <w:jc w:val="center"/>
              <w:rPr>
                <w:i/>
                <w:iCs/>
              </w:rPr>
            </w:pPr>
          </w:p>
        </w:tc>
        <w:tc>
          <w:tcPr>
            <w:tcW w:w="1556" w:type="dxa"/>
            <w:tcBorders>
              <w:top w:val="single" w:sz="4" w:space="0" w:color="auto"/>
              <w:left w:val="nil"/>
              <w:bottom w:val="single" w:sz="4" w:space="0" w:color="auto"/>
              <w:right w:val="nil"/>
            </w:tcBorders>
            <w:shd w:val="clear" w:color="auto" w:fill="auto"/>
            <w:noWrap/>
          </w:tcPr>
          <w:p w14:paraId="3C303852" w14:textId="77777777" w:rsidR="00D8706A" w:rsidRPr="009D08D2" w:rsidRDefault="00D8706A" w:rsidP="00771987">
            <w:pPr>
              <w:pStyle w:val="Tabletext"/>
              <w:jc w:val="center"/>
              <w:rPr>
                <w:i/>
                <w:iCs/>
              </w:rPr>
            </w:pPr>
          </w:p>
        </w:tc>
      </w:tr>
      <w:tr w:rsidR="00D8706A" w:rsidRPr="00760E1E" w14:paraId="47EEFFE7" w14:textId="77777777" w:rsidTr="00771987">
        <w:trPr>
          <w:cantSplit/>
          <w:jc w:val="center"/>
        </w:trPr>
        <w:tc>
          <w:tcPr>
            <w:tcW w:w="3078" w:type="dxa"/>
            <w:tcBorders>
              <w:top w:val="single" w:sz="4" w:space="0" w:color="auto"/>
            </w:tcBorders>
          </w:tcPr>
          <w:p w14:paraId="512E26DA" w14:textId="77777777" w:rsidR="00D8706A" w:rsidRPr="009D08D2" w:rsidRDefault="00D8706A" w:rsidP="00771987">
            <w:pPr>
              <w:pStyle w:val="Tabletext"/>
              <w:keepNext/>
              <w:keepLines/>
              <w:jc w:val="right"/>
            </w:pPr>
            <w:r w:rsidRPr="009D08D2">
              <w:t>Noise figure (dB)</w:t>
            </w:r>
          </w:p>
        </w:tc>
        <w:tc>
          <w:tcPr>
            <w:tcW w:w="1467" w:type="dxa"/>
            <w:tcBorders>
              <w:top w:val="single" w:sz="4" w:space="0" w:color="auto"/>
            </w:tcBorders>
          </w:tcPr>
          <w:p w14:paraId="72954818" w14:textId="77777777" w:rsidR="00D8706A" w:rsidRPr="009D08D2" w:rsidRDefault="00D8706A" w:rsidP="00771987">
            <w:pPr>
              <w:pStyle w:val="Tabletext"/>
              <w:keepNext/>
              <w:keepLines/>
              <w:jc w:val="center"/>
            </w:pPr>
            <w:r w:rsidRPr="009D08D2">
              <w:t>6</w:t>
            </w:r>
            <w:r w:rsidRPr="009D08D2">
              <w:rPr>
                <w:color w:val="000000"/>
              </w:rPr>
              <w:t>–</w:t>
            </w:r>
            <w:r w:rsidRPr="009D08D2">
              <w:t>12</w:t>
            </w:r>
            <w:r w:rsidRPr="009D08D2">
              <w:br/>
              <w:t>(7)</w:t>
            </w:r>
          </w:p>
        </w:tc>
        <w:tc>
          <w:tcPr>
            <w:tcW w:w="1556" w:type="dxa"/>
            <w:tcBorders>
              <w:top w:val="single" w:sz="4" w:space="0" w:color="auto"/>
            </w:tcBorders>
          </w:tcPr>
          <w:p w14:paraId="63FBA4D2" w14:textId="77777777" w:rsidR="00D8706A" w:rsidRPr="009D08D2" w:rsidRDefault="00D8706A" w:rsidP="00771987">
            <w:pPr>
              <w:pStyle w:val="Tabletext"/>
              <w:keepNext/>
              <w:keepLines/>
              <w:jc w:val="center"/>
            </w:pPr>
            <w:r w:rsidRPr="009D08D2">
              <w:t>6</w:t>
            </w:r>
            <w:r w:rsidRPr="009D08D2">
              <w:rPr>
                <w:color w:val="000000"/>
              </w:rPr>
              <w:t>–</w:t>
            </w:r>
            <w:r w:rsidRPr="009D08D2">
              <w:t>12</w:t>
            </w:r>
            <w:r w:rsidRPr="009D08D2">
              <w:br/>
              <w:t>(7)</w:t>
            </w:r>
          </w:p>
        </w:tc>
      </w:tr>
      <w:tr w:rsidR="00D8706A" w:rsidRPr="00760E1E" w14:paraId="4DB6DD93" w14:textId="77777777" w:rsidTr="00771987">
        <w:trPr>
          <w:cantSplit/>
          <w:jc w:val="center"/>
        </w:trPr>
        <w:tc>
          <w:tcPr>
            <w:tcW w:w="3078" w:type="dxa"/>
            <w:noWrap/>
          </w:tcPr>
          <w:p w14:paraId="36DC252C" w14:textId="77777777" w:rsidR="00D8706A" w:rsidRPr="009D08D2" w:rsidRDefault="00D8706A" w:rsidP="00771987">
            <w:pPr>
              <w:pStyle w:val="Tabletext"/>
              <w:keepNext/>
              <w:keepLines/>
              <w:jc w:val="right"/>
              <w:rPr>
                <w:color w:val="000000"/>
              </w:rPr>
            </w:pPr>
            <w:r w:rsidRPr="009D08D2">
              <w:rPr>
                <w:color w:val="000000"/>
              </w:rPr>
              <w:t>IF filter bandwidth (kHz)</w:t>
            </w:r>
          </w:p>
        </w:tc>
        <w:tc>
          <w:tcPr>
            <w:tcW w:w="1467" w:type="dxa"/>
            <w:noWrap/>
          </w:tcPr>
          <w:p w14:paraId="368AE42C" w14:textId="77777777" w:rsidR="00D8706A" w:rsidRPr="009D08D2" w:rsidRDefault="00D8706A" w:rsidP="00771987">
            <w:pPr>
              <w:pStyle w:val="Tabletext"/>
              <w:keepNext/>
              <w:keepLines/>
              <w:jc w:val="center"/>
              <w:rPr>
                <w:color w:val="000000"/>
              </w:rPr>
            </w:pPr>
            <w:r w:rsidRPr="009D08D2">
              <w:rPr>
                <w:color w:val="000000"/>
              </w:rPr>
              <w:t>8/11/12.5/16</w:t>
            </w:r>
          </w:p>
        </w:tc>
        <w:tc>
          <w:tcPr>
            <w:tcW w:w="1556" w:type="dxa"/>
            <w:noWrap/>
          </w:tcPr>
          <w:p w14:paraId="09604800" w14:textId="77777777" w:rsidR="00D8706A" w:rsidRPr="009D08D2" w:rsidRDefault="00D8706A" w:rsidP="00771987">
            <w:pPr>
              <w:pStyle w:val="Tabletext"/>
              <w:keepNext/>
              <w:keepLines/>
              <w:jc w:val="center"/>
              <w:rPr>
                <w:color w:val="000000"/>
              </w:rPr>
            </w:pPr>
            <w:r w:rsidRPr="009D08D2">
              <w:rPr>
                <w:color w:val="000000"/>
              </w:rPr>
              <w:t>5.5/5.5/5.5/5.5</w:t>
            </w:r>
          </w:p>
        </w:tc>
      </w:tr>
      <w:tr w:rsidR="00D8706A" w:rsidRPr="00760E1E" w14:paraId="7AC60180" w14:textId="77777777" w:rsidTr="00771987">
        <w:trPr>
          <w:cantSplit/>
          <w:jc w:val="center"/>
        </w:trPr>
        <w:tc>
          <w:tcPr>
            <w:tcW w:w="3078" w:type="dxa"/>
            <w:noWrap/>
          </w:tcPr>
          <w:p w14:paraId="7B5F255E" w14:textId="77777777" w:rsidR="00D8706A" w:rsidRPr="009D08D2" w:rsidRDefault="00D8706A" w:rsidP="00771987">
            <w:pPr>
              <w:pStyle w:val="Tabletext"/>
              <w:keepNext/>
              <w:keepLines/>
              <w:jc w:val="right"/>
            </w:pPr>
            <w:r w:rsidRPr="009D08D2">
              <w:t>Sensitivity (dBm)</w:t>
            </w:r>
          </w:p>
        </w:tc>
        <w:tc>
          <w:tcPr>
            <w:tcW w:w="1467" w:type="dxa"/>
          </w:tcPr>
          <w:p w14:paraId="0C29869B" w14:textId="03279662" w:rsidR="00D8706A" w:rsidRPr="009D08D2" w:rsidRDefault="001A0938" w:rsidP="00771987">
            <w:pPr>
              <w:pStyle w:val="Tabletext"/>
              <w:keepNext/>
              <w:keepLines/>
              <w:jc w:val="center"/>
            </w:pPr>
            <w:ins w:id="106" w:author="Lars Løge" w:date="2018-08-21T15:54:00Z">
              <w:r w:rsidRPr="009D08D2">
                <w:rPr>
                  <w:color w:val="000000"/>
                </w:rPr>
                <w:t>−</w:t>
              </w:r>
              <w:r>
                <w:rPr>
                  <w:color w:val="000000"/>
                </w:rPr>
                <w:t xml:space="preserve">116 to </w:t>
              </w:r>
              <w:r w:rsidRPr="009D08D2">
                <w:rPr>
                  <w:color w:val="000000"/>
                </w:rPr>
                <w:t>−</w:t>
              </w:r>
              <w:r>
                <w:rPr>
                  <w:color w:val="000000"/>
                </w:rPr>
                <w:t xml:space="preserve">121 </w:t>
              </w:r>
              <w:r w:rsidRPr="009D08D2">
                <w:rPr>
                  <w:color w:val="000000"/>
                </w:rPr>
                <w:t>(−</w:t>
              </w:r>
              <w:r>
                <w:rPr>
                  <w:color w:val="000000"/>
                </w:rPr>
                <w:t>119</w:t>
              </w:r>
              <w:r w:rsidRPr="009D08D2">
                <w:rPr>
                  <w:color w:val="000000"/>
                </w:rPr>
                <w:t>)</w:t>
              </w:r>
            </w:ins>
            <w:del w:id="107" w:author="Lars Løge" w:date="2018-08-21T15:54:00Z">
              <w:r w:rsidR="00D8706A" w:rsidRPr="009D08D2" w:rsidDel="001A0938">
                <w:delText>−ensi</w:delText>
              </w:r>
              <w:r w:rsidR="00D8706A" w:rsidRPr="009D08D2" w:rsidDel="001A0938">
                <w:rPr>
                  <w:color w:val="000000"/>
                </w:rPr>
                <w:delText xml:space="preserve">– </w:delText>
              </w:r>
              <w:r w:rsidR="00D8706A" w:rsidRPr="009D08D2" w:rsidDel="001A0938">
                <w:delText>− nsitivity</w:delText>
              </w:r>
            </w:del>
          </w:p>
        </w:tc>
        <w:tc>
          <w:tcPr>
            <w:tcW w:w="1556" w:type="dxa"/>
          </w:tcPr>
          <w:p w14:paraId="301D9ABD" w14:textId="1DD05488" w:rsidR="00D8706A" w:rsidRPr="009D08D2" w:rsidRDefault="00D8706A" w:rsidP="00771987">
            <w:pPr>
              <w:pStyle w:val="Tabletext"/>
              <w:keepNext/>
              <w:keepLines/>
              <w:jc w:val="center"/>
            </w:pPr>
            <w:r w:rsidRPr="009D08D2">
              <w:t>−</w:t>
            </w:r>
            <w:ins w:id="108" w:author="Lars Løge" w:date="2018-08-21T15:54:00Z">
              <w:r w:rsidR="001A0938">
                <w:t>116</w:t>
              </w:r>
            </w:ins>
            <w:del w:id="109" w:author="Lars Løge" w:date="2018-08-21T15:54:00Z">
              <w:r w:rsidRPr="009D08D2" w:rsidDel="001A0938">
                <w:delText xml:space="preserve"> nsi</w:delText>
              </w:r>
              <w:r w:rsidRPr="009D08D2" w:rsidDel="001A0938">
                <w:rPr>
                  <w:color w:val="000000"/>
                </w:rPr>
                <w:delText>–</w:delText>
              </w:r>
            </w:del>
            <w:r w:rsidRPr="009D08D2">
              <w:t xml:space="preserve"> </w:t>
            </w:r>
            <w:ins w:id="110" w:author="Lars Løge" w:date="2018-08-21T15:54:00Z">
              <w:r w:rsidR="001A0938">
                <w:t xml:space="preserve">to </w:t>
              </w:r>
            </w:ins>
            <w:r w:rsidRPr="009D08D2">
              <w:t>−121</w:t>
            </w:r>
            <w:r w:rsidRPr="009D08D2">
              <w:br/>
              <w:t>(−119)</w:t>
            </w:r>
          </w:p>
        </w:tc>
      </w:tr>
      <w:tr w:rsidR="00D8706A" w:rsidRPr="00760E1E" w14:paraId="0B798B4A" w14:textId="77777777" w:rsidTr="00771987">
        <w:trPr>
          <w:cantSplit/>
          <w:jc w:val="center"/>
        </w:trPr>
        <w:tc>
          <w:tcPr>
            <w:tcW w:w="3078" w:type="dxa"/>
          </w:tcPr>
          <w:p w14:paraId="19347839" w14:textId="77777777" w:rsidR="00D8706A" w:rsidRPr="009D08D2" w:rsidRDefault="00D8706A" w:rsidP="00771987">
            <w:pPr>
              <w:pStyle w:val="Tabletext"/>
              <w:keepNext/>
              <w:keepLines/>
              <w:jc w:val="right"/>
            </w:pPr>
            <w:r w:rsidRPr="009D08D2">
              <w:t>Antenna gain (</w:t>
            </w:r>
            <w:proofErr w:type="spellStart"/>
            <w:r w:rsidRPr="009D08D2">
              <w:t>dBd</w:t>
            </w:r>
            <w:proofErr w:type="spellEnd"/>
            <w:r w:rsidRPr="009D08D2">
              <w:t>)</w:t>
            </w:r>
          </w:p>
        </w:tc>
        <w:tc>
          <w:tcPr>
            <w:tcW w:w="1467" w:type="dxa"/>
          </w:tcPr>
          <w:p w14:paraId="0CF4EBC4" w14:textId="1E81A610" w:rsidR="00D8706A" w:rsidRPr="009D08D2" w:rsidRDefault="00D8706A" w:rsidP="00771987">
            <w:pPr>
              <w:pStyle w:val="Tabletext"/>
              <w:keepNext/>
              <w:keepLines/>
              <w:jc w:val="center"/>
            </w:pPr>
            <w:r w:rsidRPr="009D08D2">
              <w:t>−</w:t>
            </w:r>
            <w:ins w:id="111" w:author="Lars Løge" w:date="2018-08-21T15:55:00Z">
              <w:r w:rsidR="001A0938">
                <w:t>10</w:t>
              </w:r>
            </w:ins>
            <w:del w:id="112" w:author="Lars Løge" w:date="2018-08-21T15:55:00Z">
              <w:r w:rsidRPr="009D08D2" w:rsidDel="001A0938">
                <w:delText>nt</w:delText>
              </w:r>
              <w:r w:rsidRPr="009D08D2" w:rsidDel="001A0938">
                <w:rPr>
                  <w:color w:val="000000"/>
                </w:rPr>
                <w:delText>–</w:delText>
              </w:r>
            </w:del>
            <w:ins w:id="113" w:author="Lars Løge" w:date="2018-08-21T15:55:00Z">
              <w:r w:rsidR="001A0938">
                <w:rPr>
                  <w:color w:val="000000"/>
                </w:rPr>
                <w:t xml:space="preserve"> to </w:t>
              </w:r>
            </w:ins>
            <w:r w:rsidRPr="009D08D2">
              <w:t>4</w:t>
            </w:r>
            <w:r w:rsidRPr="009D08D2">
              <w:br/>
              <w:t>(H: −10, V: 0)</w:t>
            </w:r>
          </w:p>
        </w:tc>
        <w:tc>
          <w:tcPr>
            <w:tcW w:w="1556" w:type="dxa"/>
          </w:tcPr>
          <w:p w14:paraId="2B057580" w14:textId="412FBAB9" w:rsidR="00D8706A" w:rsidRPr="009D08D2" w:rsidRDefault="00D8706A" w:rsidP="00771987">
            <w:pPr>
              <w:pStyle w:val="Tabletext"/>
              <w:keepNext/>
              <w:keepLines/>
              <w:jc w:val="center"/>
            </w:pPr>
            <w:r w:rsidRPr="009D08D2">
              <w:t>−</w:t>
            </w:r>
            <w:ins w:id="114" w:author="Lars Løge" w:date="2018-08-21T15:55:00Z">
              <w:r w:rsidR="001A0938">
                <w:t>10</w:t>
              </w:r>
            </w:ins>
            <w:del w:id="115" w:author="Lars Løge" w:date="2018-08-21T15:55:00Z">
              <w:r w:rsidRPr="009D08D2" w:rsidDel="001A0938">
                <w:delText>(H</w:delText>
              </w:r>
              <w:r w:rsidRPr="009D08D2" w:rsidDel="001A0938">
                <w:rPr>
                  <w:color w:val="000000"/>
                </w:rPr>
                <w:delText>–</w:delText>
              </w:r>
            </w:del>
            <w:ins w:id="116" w:author="Lars Løge" w:date="2018-08-21T15:55:00Z">
              <w:r w:rsidR="001A0938">
                <w:rPr>
                  <w:color w:val="000000"/>
                </w:rPr>
                <w:t xml:space="preserve"> to </w:t>
              </w:r>
            </w:ins>
            <w:r w:rsidRPr="009D08D2">
              <w:t>4</w:t>
            </w:r>
            <w:r w:rsidRPr="009D08D2">
              <w:br/>
              <w:t>(H: −10, V: 0)</w:t>
            </w:r>
          </w:p>
        </w:tc>
      </w:tr>
      <w:tr w:rsidR="00D8706A" w:rsidRPr="00760E1E" w14:paraId="0F854F79" w14:textId="77777777" w:rsidTr="00771987">
        <w:trPr>
          <w:cantSplit/>
          <w:jc w:val="center"/>
        </w:trPr>
        <w:tc>
          <w:tcPr>
            <w:tcW w:w="3078" w:type="dxa"/>
            <w:vAlign w:val="center"/>
          </w:tcPr>
          <w:p w14:paraId="50E15CEA" w14:textId="77777777" w:rsidR="00D8706A" w:rsidRPr="009D08D2" w:rsidRDefault="00D8706A" w:rsidP="00771987">
            <w:pPr>
              <w:pStyle w:val="Tabletext"/>
              <w:keepNext/>
              <w:keepLines/>
              <w:jc w:val="right"/>
            </w:pPr>
            <w:r w:rsidRPr="009D08D2">
              <w:t>Antenna height (m)</w:t>
            </w:r>
            <w:r w:rsidRPr="009D08D2">
              <w:br/>
              <w:t>(relative to ground level)</w:t>
            </w:r>
          </w:p>
        </w:tc>
        <w:tc>
          <w:tcPr>
            <w:tcW w:w="1467" w:type="dxa"/>
          </w:tcPr>
          <w:p w14:paraId="70B65E56" w14:textId="77777777" w:rsidR="00D8706A" w:rsidRPr="009D08D2" w:rsidRDefault="00D8706A" w:rsidP="00771987">
            <w:pPr>
              <w:pStyle w:val="Tabletext"/>
              <w:keepNext/>
              <w:keepLines/>
              <w:jc w:val="center"/>
              <w:rPr>
                <w:bCs/>
              </w:rPr>
            </w:pPr>
            <w:r w:rsidRPr="009D08D2">
              <w:rPr>
                <w:bCs/>
              </w:rPr>
              <w:t>(2)</w:t>
            </w:r>
          </w:p>
        </w:tc>
        <w:tc>
          <w:tcPr>
            <w:tcW w:w="1556" w:type="dxa"/>
          </w:tcPr>
          <w:p w14:paraId="1F4E0793" w14:textId="77777777" w:rsidR="00D8706A" w:rsidRPr="009D08D2" w:rsidRDefault="00D8706A" w:rsidP="00771987">
            <w:pPr>
              <w:pStyle w:val="Tabletext"/>
              <w:keepNext/>
              <w:keepLines/>
              <w:jc w:val="center"/>
              <w:rPr>
                <w:bCs/>
              </w:rPr>
            </w:pPr>
            <w:r w:rsidRPr="009D08D2">
              <w:rPr>
                <w:bCs/>
              </w:rPr>
              <w:t>(2)</w:t>
            </w:r>
          </w:p>
        </w:tc>
      </w:tr>
      <w:tr w:rsidR="00D8706A" w:rsidRPr="00760E1E" w14:paraId="004B91A0" w14:textId="77777777" w:rsidTr="00771987">
        <w:trPr>
          <w:cantSplit/>
          <w:jc w:val="center"/>
        </w:trPr>
        <w:tc>
          <w:tcPr>
            <w:tcW w:w="3078" w:type="dxa"/>
            <w:noWrap/>
            <w:vAlign w:val="center"/>
          </w:tcPr>
          <w:p w14:paraId="084689DC" w14:textId="77777777" w:rsidR="00D8706A" w:rsidRPr="009D08D2" w:rsidRDefault="00D8706A" w:rsidP="00771987">
            <w:pPr>
              <w:pStyle w:val="Tabletext"/>
              <w:keepNext/>
              <w:keepLines/>
              <w:jc w:val="right"/>
            </w:pPr>
            <w:r w:rsidRPr="009D08D2">
              <w:t>Radiation pattern</w:t>
            </w:r>
          </w:p>
        </w:tc>
        <w:tc>
          <w:tcPr>
            <w:tcW w:w="1467" w:type="dxa"/>
            <w:noWrap/>
            <w:tcMar>
              <w:left w:w="57" w:type="dxa"/>
              <w:right w:w="57" w:type="dxa"/>
            </w:tcMar>
            <w:vAlign w:val="center"/>
          </w:tcPr>
          <w:p w14:paraId="1523798B" w14:textId="77777777" w:rsidR="00D8706A" w:rsidRPr="009D08D2" w:rsidRDefault="00D8706A" w:rsidP="00771987">
            <w:pPr>
              <w:pStyle w:val="Tabletext"/>
              <w:keepNext/>
              <w:keepLines/>
              <w:jc w:val="center"/>
              <w:rPr>
                <w:color w:val="000000"/>
              </w:rPr>
            </w:pPr>
            <w:r w:rsidRPr="009D08D2">
              <w:rPr>
                <w:color w:val="000000"/>
              </w:rPr>
              <w:t>Omnidirectional</w:t>
            </w:r>
          </w:p>
        </w:tc>
        <w:tc>
          <w:tcPr>
            <w:tcW w:w="1556" w:type="dxa"/>
            <w:noWrap/>
            <w:tcMar>
              <w:left w:w="57" w:type="dxa"/>
              <w:right w:w="57" w:type="dxa"/>
            </w:tcMar>
            <w:vAlign w:val="center"/>
          </w:tcPr>
          <w:p w14:paraId="0CFA7AF4" w14:textId="77777777" w:rsidR="00D8706A" w:rsidRPr="009D08D2" w:rsidRDefault="00D8706A" w:rsidP="00771987">
            <w:pPr>
              <w:pStyle w:val="Tabletext"/>
              <w:keepNext/>
              <w:keepLines/>
              <w:jc w:val="center"/>
              <w:rPr>
                <w:color w:val="000000"/>
              </w:rPr>
            </w:pPr>
            <w:r w:rsidRPr="009D08D2">
              <w:rPr>
                <w:color w:val="000000"/>
              </w:rPr>
              <w:t>Omnidirectional</w:t>
            </w:r>
          </w:p>
        </w:tc>
      </w:tr>
      <w:tr w:rsidR="00D8706A" w:rsidRPr="00760E1E" w14:paraId="5EA83C17" w14:textId="77777777" w:rsidTr="00771987">
        <w:trPr>
          <w:cantSplit/>
          <w:jc w:val="center"/>
        </w:trPr>
        <w:tc>
          <w:tcPr>
            <w:tcW w:w="3078" w:type="dxa"/>
            <w:tcBorders>
              <w:bottom w:val="single" w:sz="4" w:space="0" w:color="auto"/>
            </w:tcBorders>
            <w:noWrap/>
            <w:vAlign w:val="center"/>
          </w:tcPr>
          <w:p w14:paraId="6E1E5654" w14:textId="77777777" w:rsidR="00D8706A" w:rsidRPr="009D08D2" w:rsidRDefault="00D8706A" w:rsidP="00771987">
            <w:pPr>
              <w:pStyle w:val="Tabletext"/>
              <w:keepNext/>
              <w:keepLines/>
              <w:jc w:val="right"/>
            </w:pPr>
            <w:r w:rsidRPr="009D08D2">
              <w:t>Antenna polarization</w:t>
            </w:r>
          </w:p>
        </w:tc>
        <w:tc>
          <w:tcPr>
            <w:tcW w:w="1467" w:type="dxa"/>
            <w:tcBorders>
              <w:bottom w:val="single" w:sz="4" w:space="0" w:color="auto"/>
            </w:tcBorders>
            <w:noWrap/>
            <w:vAlign w:val="bottom"/>
          </w:tcPr>
          <w:p w14:paraId="1CE2BEFE" w14:textId="77777777" w:rsidR="00D8706A" w:rsidRPr="009D08D2" w:rsidRDefault="00D8706A" w:rsidP="00771987">
            <w:pPr>
              <w:pStyle w:val="Tabletext"/>
              <w:keepNext/>
              <w:keepLines/>
              <w:jc w:val="center"/>
              <w:rPr>
                <w:color w:val="000000"/>
              </w:rPr>
            </w:pPr>
            <w:r w:rsidRPr="009D08D2">
              <w:rPr>
                <w:color w:val="000000"/>
              </w:rPr>
              <w:t>Vertical</w:t>
            </w:r>
          </w:p>
        </w:tc>
        <w:tc>
          <w:tcPr>
            <w:tcW w:w="1556" w:type="dxa"/>
            <w:tcBorders>
              <w:bottom w:val="single" w:sz="4" w:space="0" w:color="auto"/>
            </w:tcBorders>
            <w:noWrap/>
            <w:vAlign w:val="bottom"/>
          </w:tcPr>
          <w:p w14:paraId="41C5DC7B" w14:textId="77777777" w:rsidR="00D8706A" w:rsidRPr="009D08D2" w:rsidRDefault="00D8706A" w:rsidP="00771987">
            <w:pPr>
              <w:pStyle w:val="Tabletext"/>
              <w:keepNext/>
              <w:keepLines/>
              <w:jc w:val="center"/>
              <w:rPr>
                <w:color w:val="000000"/>
              </w:rPr>
            </w:pPr>
            <w:r w:rsidRPr="009D08D2">
              <w:rPr>
                <w:color w:val="000000"/>
              </w:rPr>
              <w:t>Vertical</w:t>
            </w:r>
          </w:p>
        </w:tc>
      </w:tr>
      <w:tr w:rsidR="00D8706A" w:rsidRPr="00760E1E" w14:paraId="1603D21C" w14:textId="77777777" w:rsidTr="00771987">
        <w:trPr>
          <w:cantSplit/>
          <w:jc w:val="center"/>
        </w:trPr>
        <w:tc>
          <w:tcPr>
            <w:tcW w:w="3078" w:type="dxa"/>
            <w:tcBorders>
              <w:bottom w:val="single" w:sz="4" w:space="0" w:color="auto"/>
            </w:tcBorders>
            <w:noWrap/>
          </w:tcPr>
          <w:p w14:paraId="77161D49" w14:textId="77777777" w:rsidR="00D8706A" w:rsidRPr="009D08D2" w:rsidRDefault="00D8706A" w:rsidP="00771987">
            <w:pPr>
              <w:pStyle w:val="Tabletext"/>
              <w:keepNext/>
              <w:keepLines/>
              <w:jc w:val="right"/>
            </w:pPr>
            <w:r w:rsidRPr="009D08D2">
              <w:t>Total loss (dB)</w:t>
            </w:r>
          </w:p>
        </w:tc>
        <w:tc>
          <w:tcPr>
            <w:tcW w:w="1467" w:type="dxa"/>
            <w:tcBorders>
              <w:bottom w:val="single" w:sz="4" w:space="0" w:color="auto"/>
            </w:tcBorders>
            <w:noWrap/>
          </w:tcPr>
          <w:p w14:paraId="266E7F0B" w14:textId="77777777" w:rsidR="00D8706A" w:rsidRPr="009D08D2" w:rsidRDefault="00D8706A" w:rsidP="00771987">
            <w:pPr>
              <w:pStyle w:val="Tabletext"/>
              <w:keepNext/>
              <w:keepLines/>
              <w:jc w:val="center"/>
            </w:pPr>
            <w:r w:rsidRPr="009D08D2">
              <w:t>0</w:t>
            </w:r>
            <w:r w:rsidRPr="009D08D2">
              <w:rPr>
                <w:color w:val="000000"/>
              </w:rPr>
              <w:t>–</w:t>
            </w:r>
            <w:r w:rsidRPr="009D08D2">
              <w:t>1</w:t>
            </w:r>
            <w:r w:rsidRPr="009D08D2">
              <w:br/>
              <w:t>(H: 0, V: 1)</w:t>
            </w:r>
          </w:p>
        </w:tc>
        <w:tc>
          <w:tcPr>
            <w:tcW w:w="1556" w:type="dxa"/>
            <w:tcBorders>
              <w:bottom w:val="single" w:sz="4" w:space="0" w:color="auto"/>
            </w:tcBorders>
            <w:noWrap/>
          </w:tcPr>
          <w:p w14:paraId="780C96D8" w14:textId="77777777" w:rsidR="00D8706A" w:rsidRPr="009D08D2" w:rsidRDefault="00D8706A" w:rsidP="00771987">
            <w:pPr>
              <w:pStyle w:val="Tabletext"/>
              <w:keepNext/>
              <w:keepLines/>
              <w:jc w:val="center"/>
            </w:pPr>
            <w:r w:rsidRPr="009D08D2">
              <w:t>0</w:t>
            </w:r>
            <w:r w:rsidRPr="009D08D2">
              <w:rPr>
                <w:color w:val="000000"/>
              </w:rPr>
              <w:t>–</w:t>
            </w:r>
            <w:r w:rsidRPr="009D08D2">
              <w:t>1</w:t>
            </w:r>
            <w:r w:rsidRPr="009D08D2">
              <w:br/>
              <w:t>(H: 0, V: 1)</w:t>
            </w:r>
          </w:p>
        </w:tc>
      </w:tr>
    </w:tbl>
    <w:p w14:paraId="2BA0368B" w14:textId="77777777" w:rsidR="00D8706A" w:rsidRPr="009D08D2" w:rsidRDefault="00D8706A" w:rsidP="00D8706A">
      <w:pPr>
        <w:pStyle w:val="Note"/>
      </w:pPr>
      <w:r w:rsidRPr="009D08D2">
        <w:t>NOTE 1 – Simplex systems use the same frequency for both the base station and mobile station to transmit.</w:t>
      </w:r>
    </w:p>
    <w:p w14:paraId="3C593914" w14:textId="77777777" w:rsidR="00D8706A" w:rsidRPr="009D08D2" w:rsidRDefault="00D8706A" w:rsidP="00D8706A">
      <w:pPr>
        <w:pStyle w:val="Note"/>
      </w:pPr>
      <w:r w:rsidRPr="009D08D2">
        <w:t>NOTE 2 – Frequency division duplex (FDD) systems have different frequencies for the base station and mobile station which allows simultaneous communications.</w:t>
      </w:r>
    </w:p>
    <w:p w14:paraId="45EF9227" w14:textId="77777777" w:rsidR="00D8706A" w:rsidRPr="009D08D2" w:rsidRDefault="00D8706A" w:rsidP="00D8706A">
      <w:pPr>
        <w:pStyle w:val="Note"/>
      </w:pPr>
      <w:r w:rsidRPr="009D08D2">
        <w:lastRenderedPageBreak/>
        <w:t>NOTE 3 – Typical values are shown in parenthesis, “H:” represents the value for handheld mobile stations and “V:” represents the value for vehicular mobile stations. In some instances, more than one typical value is provided.</w:t>
      </w:r>
    </w:p>
    <w:p w14:paraId="12C6AC80" w14:textId="77777777" w:rsidR="00D8706A" w:rsidRPr="009D08D2" w:rsidRDefault="00D8706A" w:rsidP="00D8706A">
      <w:pPr>
        <w:pStyle w:val="Note"/>
      </w:pPr>
      <w:r w:rsidRPr="009D08D2">
        <w:t xml:space="preserve">NOTE 4 – </w:t>
      </w:r>
      <w:proofErr w:type="spellStart"/>
      <w:r w:rsidRPr="009D08D2">
        <w:t>e.r.p</w:t>
      </w:r>
      <w:proofErr w:type="spellEnd"/>
      <w:r w:rsidRPr="009D08D2">
        <w:t>. is equal to the output power (</w:t>
      </w:r>
      <w:proofErr w:type="spellStart"/>
      <w:r w:rsidRPr="009D08D2">
        <w:t>dBW</w:t>
      </w:r>
      <w:proofErr w:type="spellEnd"/>
      <w:r w:rsidRPr="009D08D2">
        <w:t>) plus antenna gain (</w:t>
      </w:r>
      <w:proofErr w:type="spellStart"/>
      <w:r w:rsidRPr="009D08D2">
        <w:t>dBd</w:t>
      </w:r>
      <w:proofErr w:type="spellEnd"/>
      <w:r w:rsidRPr="009D08D2">
        <w:t>) minus total losses (dB).</w:t>
      </w:r>
    </w:p>
    <w:p w14:paraId="6AD4652B" w14:textId="77777777" w:rsidR="00D8706A" w:rsidRPr="009D08D2" w:rsidRDefault="00D8706A" w:rsidP="00D8706A">
      <w:r w:rsidRPr="009D08D2">
        <w:t xml:space="preserve">For the studies of the compatibility of the VDE-SAT downlink with the land mobile service the typical values from Table 28 and Table 29 have been used. These technical characteristics and values are summarized in Table 30. </w:t>
      </w:r>
    </w:p>
    <w:p w14:paraId="713A0513" w14:textId="77777777" w:rsidR="00D8706A" w:rsidRPr="009D08D2" w:rsidRDefault="00D8706A" w:rsidP="00D8706A">
      <w:pPr>
        <w:pStyle w:val="TableNo"/>
      </w:pPr>
      <w:r w:rsidRPr="00556E19">
        <w:t>TABLE</w:t>
      </w:r>
      <w:r w:rsidRPr="009D08D2">
        <w:t xml:space="preserve"> 30</w:t>
      </w:r>
    </w:p>
    <w:p w14:paraId="59E19DD1" w14:textId="77777777" w:rsidR="00D8706A" w:rsidRPr="009D08D2" w:rsidRDefault="00D8706A" w:rsidP="00D8706A">
      <w:pPr>
        <w:pStyle w:val="Tabletitle"/>
        <w:rPr>
          <w:b w:val="0"/>
        </w:rPr>
      </w:pPr>
      <w:r w:rsidRPr="009D08D2">
        <w:t>Typical values for technical characteristics of land mobile service stations used in compatibility study</w:t>
      </w:r>
    </w:p>
    <w:tbl>
      <w:tblPr>
        <w:tblW w:w="6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556"/>
      </w:tblGrid>
      <w:tr w:rsidR="00D8706A" w:rsidRPr="00760E1E" w14:paraId="6A23636D" w14:textId="77777777" w:rsidTr="00771987">
        <w:trPr>
          <w:cantSplit/>
          <w:tblHeader/>
          <w:jc w:val="center"/>
        </w:trPr>
        <w:tc>
          <w:tcPr>
            <w:tcW w:w="3261" w:type="dxa"/>
            <w:tcBorders>
              <w:top w:val="single" w:sz="4" w:space="0" w:color="auto"/>
            </w:tcBorders>
            <w:noWrap/>
          </w:tcPr>
          <w:p w14:paraId="3F7034C4" w14:textId="77777777" w:rsidR="00D8706A" w:rsidRPr="009D08D2" w:rsidRDefault="00D8706A" w:rsidP="00771987">
            <w:pPr>
              <w:pStyle w:val="Tablehead"/>
            </w:pPr>
            <w:r w:rsidRPr="009D08D2">
              <w:t>Station type</w:t>
            </w:r>
          </w:p>
        </w:tc>
        <w:tc>
          <w:tcPr>
            <w:tcW w:w="1276" w:type="dxa"/>
            <w:tcBorders>
              <w:top w:val="single" w:sz="4" w:space="0" w:color="auto"/>
            </w:tcBorders>
            <w:noWrap/>
          </w:tcPr>
          <w:p w14:paraId="4EA514E0" w14:textId="77777777" w:rsidR="00D8706A" w:rsidRPr="009D08D2" w:rsidRDefault="00D8706A" w:rsidP="00771987">
            <w:pPr>
              <w:pStyle w:val="Tablehead"/>
            </w:pPr>
            <w:r w:rsidRPr="009D08D2">
              <w:t>Base station</w:t>
            </w:r>
          </w:p>
        </w:tc>
        <w:tc>
          <w:tcPr>
            <w:tcW w:w="1556" w:type="dxa"/>
            <w:tcBorders>
              <w:top w:val="single" w:sz="4" w:space="0" w:color="auto"/>
            </w:tcBorders>
            <w:noWrap/>
          </w:tcPr>
          <w:p w14:paraId="2E1EAEC4" w14:textId="77777777" w:rsidR="00D8706A" w:rsidRPr="009D08D2" w:rsidRDefault="00D8706A" w:rsidP="00771987">
            <w:pPr>
              <w:pStyle w:val="Tablehead"/>
            </w:pPr>
            <w:r w:rsidRPr="009D08D2">
              <w:t>Mobile station</w:t>
            </w:r>
          </w:p>
        </w:tc>
      </w:tr>
      <w:tr w:rsidR="00D8706A" w:rsidRPr="00760E1E" w14:paraId="746CFD7B" w14:textId="77777777" w:rsidTr="00771987">
        <w:trPr>
          <w:cantSplit/>
          <w:jc w:val="center"/>
        </w:trPr>
        <w:tc>
          <w:tcPr>
            <w:tcW w:w="3261" w:type="dxa"/>
            <w:tcBorders>
              <w:top w:val="single" w:sz="4" w:space="0" w:color="auto"/>
            </w:tcBorders>
            <w:noWrap/>
          </w:tcPr>
          <w:p w14:paraId="6AAA3EB6" w14:textId="77777777" w:rsidR="00D8706A" w:rsidRPr="009D08D2" w:rsidRDefault="00D8706A" w:rsidP="00771987">
            <w:pPr>
              <w:pStyle w:val="Tabletext"/>
            </w:pPr>
            <w:r w:rsidRPr="009D08D2">
              <w:t>Necessary bandwidth (kHz)</w:t>
            </w:r>
          </w:p>
        </w:tc>
        <w:tc>
          <w:tcPr>
            <w:tcW w:w="1276" w:type="dxa"/>
            <w:tcBorders>
              <w:top w:val="single" w:sz="4" w:space="0" w:color="auto"/>
            </w:tcBorders>
            <w:noWrap/>
          </w:tcPr>
          <w:p w14:paraId="2034BE76" w14:textId="77777777" w:rsidR="00D8706A" w:rsidRPr="009D08D2" w:rsidRDefault="00D8706A" w:rsidP="00771987">
            <w:pPr>
              <w:pStyle w:val="Tabletext"/>
              <w:keepNext/>
              <w:keepLines/>
              <w:jc w:val="center"/>
            </w:pPr>
            <w:r w:rsidRPr="009D08D2">
              <w:t>16</w:t>
            </w:r>
          </w:p>
        </w:tc>
        <w:tc>
          <w:tcPr>
            <w:tcW w:w="1556" w:type="dxa"/>
            <w:tcBorders>
              <w:top w:val="single" w:sz="4" w:space="0" w:color="auto"/>
            </w:tcBorders>
            <w:noWrap/>
          </w:tcPr>
          <w:p w14:paraId="227B6F63" w14:textId="77777777" w:rsidR="00D8706A" w:rsidRPr="009D08D2" w:rsidRDefault="00D8706A" w:rsidP="00771987">
            <w:pPr>
              <w:pStyle w:val="Tabletext"/>
              <w:keepNext/>
              <w:keepLines/>
              <w:jc w:val="center"/>
            </w:pPr>
            <w:r w:rsidRPr="009D08D2">
              <w:t>16</w:t>
            </w:r>
          </w:p>
        </w:tc>
      </w:tr>
      <w:tr w:rsidR="00D8706A" w:rsidRPr="00760E1E" w14:paraId="31DF2992" w14:textId="77777777" w:rsidTr="00771987">
        <w:trPr>
          <w:cantSplit/>
          <w:jc w:val="center"/>
        </w:trPr>
        <w:tc>
          <w:tcPr>
            <w:tcW w:w="3261" w:type="dxa"/>
            <w:tcBorders>
              <w:top w:val="single" w:sz="4" w:space="0" w:color="auto"/>
            </w:tcBorders>
            <w:noWrap/>
          </w:tcPr>
          <w:p w14:paraId="144553B1" w14:textId="77777777" w:rsidR="00D8706A" w:rsidRPr="009D08D2" w:rsidRDefault="00D8706A" w:rsidP="00771987">
            <w:pPr>
              <w:pStyle w:val="Tabletext"/>
              <w:keepNext/>
              <w:keepLines/>
              <w:jc w:val="right"/>
            </w:pPr>
            <w:r w:rsidRPr="009D08D2">
              <w:t>Output power (W)</w:t>
            </w:r>
          </w:p>
        </w:tc>
        <w:tc>
          <w:tcPr>
            <w:tcW w:w="1276" w:type="dxa"/>
            <w:tcBorders>
              <w:top w:val="single" w:sz="4" w:space="0" w:color="auto"/>
            </w:tcBorders>
            <w:noWrap/>
          </w:tcPr>
          <w:p w14:paraId="42A87874" w14:textId="77777777" w:rsidR="00D8706A" w:rsidRPr="009D08D2" w:rsidRDefault="00D8706A" w:rsidP="00771987">
            <w:pPr>
              <w:pStyle w:val="Tabletext"/>
              <w:keepNext/>
              <w:keepLines/>
              <w:jc w:val="center"/>
            </w:pPr>
            <w:r w:rsidRPr="009D08D2">
              <w:t>100</w:t>
            </w:r>
          </w:p>
        </w:tc>
        <w:tc>
          <w:tcPr>
            <w:tcW w:w="1556" w:type="dxa"/>
            <w:tcBorders>
              <w:top w:val="single" w:sz="4" w:space="0" w:color="auto"/>
            </w:tcBorders>
            <w:noWrap/>
          </w:tcPr>
          <w:p w14:paraId="5421DB19" w14:textId="77777777" w:rsidR="00D8706A" w:rsidRPr="009D08D2" w:rsidRDefault="00D8706A" w:rsidP="00771987">
            <w:pPr>
              <w:pStyle w:val="Tabletext"/>
              <w:keepNext/>
              <w:keepLines/>
              <w:jc w:val="center"/>
            </w:pPr>
            <w:r w:rsidRPr="009D08D2">
              <w:t>50</w:t>
            </w:r>
          </w:p>
        </w:tc>
      </w:tr>
      <w:tr w:rsidR="00D8706A" w:rsidRPr="00760E1E" w14:paraId="45E65C7D" w14:textId="77777777" w:rsidTr="00771987">
        <w:trPr>
          <w:cantSplit/>
          <w:jc w:val="center"/>
        </w:trPr>
        <w:tc>
          <w:tcPr>
            <w:tcW w:w="3261" w:type="dxa"/>
            <w:tcBorders>
              <w:top w:val="single" w:sz="4" w:space="0" w:color="auto"/>
            </w:tcBorders>
          </w:tcPr>
          <w:p w14:paraId="594A978F" w14:textId="77777777" w:rsidR="00D8706A" w:rsidRPr="009D08D2" w:rsidRDefault="00D8706A" w:rsidP="00771987">
            <w:pPr>
              <w:pStyle w:val="Tabletext"/>
              <w:keepNext/>
              <w:keepLines/>
              <w:jc w:val="right"/>
            </w:pPr>
            <w:r w:rsidRPr="009D08D2">
              <w:t>Output power (</w:t>
            </w:r>
            <w:proofErr w:type="spellStart"/>
            <w:r w:rsidRPr="009D08D2">
              <w:t>dBW</w:t>
            </w:r>
            <w:proofErr w:type="spellEnd"/>
            <w:r w:rsidRPr="009D08D2">
              <w:t>)</w:t>
            </w:r>
          </w:p>
        </w:tc>
        <w:tc>
          <w:tcPr>
            <w:tcW w:w="1276" w:type="dxa"/>
            <w:tcBorders>
              <w:top w:val="single" w:sz="4" w:space="0" w:color="auto"/>
            </w:tcBorders>
          </w:tcPr>
          <w:p w14:paraId="1DA53AC5" w14:textId="77777777" w:rsidR="00D8706A" w:rsidRPr="009D08D2" w:rsidRDefault="00D8706A" w:rsidP="00771987">
            <w:pPr>
              <w:pStyle w:val="Tabletext"/>
              <w:keepNext/>
              <w:keepLines/>
              <w:jc w:val="center"/>
            </w:pPr>
            <w:r w:rsidRPr="009D08D2">
              <w:t>20</w:t>
            </w:r>
          </w:p>
        </w:tc>
        <w:tc>
          <w:tcPr>
            <w:tcW w:w="1556" w:type="dxa"/>
            <w:tcBorders>
              <w:top w:val="single" w:sz="4" w:space="0" w:color="auto"/>
            </w:tcBorders>
          </w:tcPr>
          <w:p w14:paraId="66CC47AB" w14:textId="77777777" w:rsidR="00D8706A" w:rsidRPr="009D08D2" w:rsidRDefault="00D8706A" w:rsidP="00771987">
            <w:pPr>
              <w:pStyle w:val="Tabletext"/>
              <w:keepNext/>
              <w:keepLines/>
              <w:jc w:val="center"/>
            </w:pPr>
            <w:r w:rsidRPr="009D08D2">
              <w:t>17</w:t>
            </w:r>
          </w:p>
        </w:tc>
      </w:tr>
      <w:tr w:rsidR="00D8706A" w:rsidRPr="00760E1E" w14:paraId="2219BF67" w14:textId="77777777" w:rsidTr="00771987">
        <w:trPr>
          <w:cantSplit/>
          <w:jc w:val="center"/>
        </w:trPr>
        <w:tc>
          <w:tcPr>
            <w:tcW w:w="3261" w:type="dxa"/>
            <w:noWrap/>
          </w:tcPr>
          <w:p w14:paraId="3176FA6F" w14:textId="77777777" w:rsidR="00D8706A" w:rsidRPr="009D08D2" w:rsidRDefault="00D8706A" w:rsidP="00771987">
            <w:pPr>
              <w:pStyle w:val="Tabletext"/>
              <w:keepNext/>
              <w:keepLines/>
              <w:jc w:val="right"/>
            </w:pPr>
            <w:r w:rsidRPr="009D08D2">
              <w:t>Feed loss (dB)</w:t>
            </w:r>
          </w:p>
        </w:tc>
        <w:tc>
          <w:tcPr>
            <w:tcW w:w="1276" w:type="dxa"/>
            <w:noWrap/>
          </w:tcPr>
          <w:p w14:paraId="3C7231B1" w14:textId="77777777" w:rsidR="00D8706A" w:rsidRPr="009D08D2" w:rsidRDefault="00D8706A" w:rsidP="00771987">
            <w:pPr>
              <w:pStyle w:val="Tabletext"/>
              <w:keepNext/>
              <w:keepLines/>
              <w:jc w:val="center"/>
            </w:pPr>
            <w:r w:rsidRPr="009D08D2">
              <w:t>2.0</w:t>
            </w:r>
          </w:p>
        </w:tc>
        <w:tc>
          <w:tcPr>
            <w:tcW w:w="1556" w:type="dxa"/>
            <w:noWrap/>
          </w:tcPr>
          <w:p w14:paraId="03E92414" w14:textId="77777777" w:rsidR="00D8706A" w:rsidRPr="009D08D2" w:rsidRDefault="00D8706A" w:rsidP="00771987">
            <w:pPr>
              <w:pStyle w:val="Tabletext"/>
              <w:keepNext/>
              <w:keepLines/>
              <w:jc w:val="center"/>
            </w:pPr>
            <w:r w:rsidRPr="009D08D2">
              <w:t>1.0</w:t>
            </w:r>
          </w:p>
        </w:tc>
      </w:tr>
      <w:tr w:rsidR="00D8706A" w:rsidRPr="00760E1E" w14:paraId="53838FA7" w14:textId="77777777" w:rsidTr="00771987">
        <w:trPr>
          <w:cantSplit/>
          <w:jc w:val="center"/>
        </w:trPr>
        <w:tc>
          <w:tcPr>
            <w:tcW w:w="3261" w:type="dxa"/>
            <w:noWrap/>
          </w:tcPr>
          <w:p w14:paraId="50D0855E" w14:textId="77777777" w:rsidR="00D8706A" w:rsidRPr="009D08D2" w:rsidRDefault="00D8706A" w:rsidP="00771987">
            <w:pPr>
              <w:pStyle w:val="Tabletext"/>
              <w:keepNext/>
              <w:keepLines/>
              <w:jc w:val="right"/>
            </w:pPr>
            <w:r w:rsidRPr="009D08D2">
              <w:t>Maximum antenna gain (</w:t>
            </w:r>
            <w:proofErr w:type="spellStart"/>
            <w:r w:rsidRPr="009D08D2">
              <w:t>dBd</w:t>
            </w:r>
            <w:proofErr w:type="spellEnd"/>
            <w:r w:rsidRPr="009D08D2">
              <w:t>)</w:t>
            </w:r>
          </w:p>
        </w:tc>
        <w:tc>
          <w:tcPr>
            <w:tcW w:w="1276" w:type="dxa"/>
            <w:noWrap/>
          </w:tcPr>
          <w:p w14:paraId="6A9954C4" w14:textId="77777777" w:rsidR="00D8706A" w:rsidRPr="009D08D2" w:rsidRDefault="00D8706A" w:rsidP="00771987">
            <w:pPr>
              <w:pStyle w:val="Tabletext"/>
              <w:keepNext/>
              <w:keepLines/>
              <w:jc w:val="center"/>
            </w:pPr>
            <w:r w:rsidRPr="009D08D2">
              <w:t>6.0</w:t>
            </w:r>
          </w:p>
        </w:tc>
        <w:tc>
          <w:tcPr>
            <w:tcW w:w="1556" w:type="dxa"/>
            <w:noWrap/>
          </w:tcPr>
          <w:p w14:paraId="1755D971" w14:textId="77777777" w:rsidR="00D8706A" w:rsidRPr="009D08D2" w:rsidRDefault="00D8706A" w:rsidP="00771987">
            <w:pPr>
              <w:pStyle w:val="Tabletext"/>
              <w:keepNext/>
              <w:keepLines/>
              <w:jc w:val="center"/>
            </w:pPr>
            <w:r w:rsidRPr="009D08D2">
              <w:t>0.0</w:t>
            </w:r>
          </w:p>
        </w:tc>
      </w:tr>
      <w:tr w:rsidR="00D8706A" w:rsidRPr="00760E1E" w14:paraId="6671F9AC" w14:textId="77777777" w:rsidTr="00771987">
        <w:trPr>
          <w:cantSplit/>
          <w:jc w:val="center"/>
        </w:trPr>
        <w:tc>
          <w:tcPr>
            <w:tcW w:w="3261" w:type="dxa"/>
            <w:noWrap/>
          </w:tcPr>
          <w:p w14:paraId="792ADE12" w14:textId="77777777" w:rsidR="00D8706A" w:rsidRPr="009D08D2" w:rsidRDefault="00D8706A" w:rsidP="00771987">
            <w:pPr>
              <w:pStyle w:val="Tabletext"/>
              <w:keepNext/>
              <w:keepLines/>
              <w:jc w:val="right"/>
            </w:pPr>
            <w:r w:rsidRPr="009D08D2">
              <w:t>Maximum antenna gain (</w:t>
            </w:r>
            <w:proofErr w:type="spellStart"/>
            <w:r w:rsidRPr="009D08D2">
              <w:t>dBi</w:t>
            </w:r>
            <w:proofErr w:type="spellEnd"/>
            <w:r w:rsidRPr="009D08D2">
              <w:t>)</w:t>
            </w:r>
          </w:p>
        </w:tc>
        <w:tc>
          <w:tcPr>
            <w:tcW w:w="1276" w:type="dxa"/>
            <w:noWrap/>
          </w:tcPr>
          <w:p w14:paraId="7C9641A9" w14:textId="77777777" w:rsidR="00D8706A" w:rsidRPr="009D08D2" w:rsidRDefault="00D8706A" w:rsidP="00771987">
            <w:pPr>
              <w:pStyle w:val="Tabletext"/>
              <w:keepNext/>
              <w:keepLines/>
              <w:jc w:val="center"/>
            </w:pPr>
            <w:r w:rsidRPr="009D08D2">
              <w:t>8.2</w:t>
            </w:r>
          </w:p>
        </w:tc>
        <w:tc>
          <w:tcPr>
            <w:tcW w:w="1556" w:type="dxa"/>
            <w:noWrap/>
          </w:tcPr>
          <w:p w14:paraId="2B61EA9B" w14:textId="77777777" w:rsidR="00D8706A" w:rsidRPr="009D08D2" w:rsidRDefault="00D8706A" w:rsidP="00771987">
            <w:pPr>
              <w:pStyle w:val="Tabletext"/>
              <w:keepNext/>
              <w:keepLines/>
              <w:jc w:val="center"/>
            </w:pPr>
            <w:r w:rsidRPr="009D08D2">
              <w:t>2.2</w:t>
            </w:r>
          </w:p>
        </w:tc>
      </w:tr>
      <w:tr w:rsidR="00D8706A" w:rsidRPr="00760E1E" w14:paraId="3B61FD81" w14:textId="77777777" w:rsidTr="00771987">
        <w:trPr>
          <w:cantSplit/>
          <w:jc w:val="center"/>
        </w:trPr>
        <w:tc>
          <w:tcPr>
            <w:tcW w:w="3261" w:type="dxa"/>
            <w:noWrap/>
          </w:tcPr>
          <w:p w14:paraId="3D84329F" w14:textId="77777777" w:rsidR="00D8706A" w:rsidRPr="009D08D2" w:rsidRDefault="00D8706A" w:rsidP="00771987">
            <w:pPr>
              <w:pStyle w:val="Tabletext"/>
              <w:keepNext/>
              <w:keepLines/>
              <w:jc w:val="right"/>
            </w:pPr>
            <w:r w:rsidRPr="009D08D2">
              <w:t xml:space="preserve">Maximum </w:t>
            </w:r>
            <w:proofErr w:type="spellStart"/>
            <w:r w:rsidRPr="009D08D2">
              <w:t>e.r.p</w:t>
            </w:r>
            <w:proofErr w:type="spellEnd"/>
            <w:r w:rsidRPr="009D08D2">
              <w:t>.</w:t>
            </w:r>
          </w:p>
        </w:tc>
        <w:tc>
          <w:tcPr>
            <w:tcW w:w="1276" w:type="dxa"/>
            <w:noWrap/>
          </w:tcPr>
          <w:p w14:paraId="1396D043" w14:textId="77777777" w:rsidR="00D8706A" w:rsidRPr="009D08D2" w:rsidRDefault="00D8706A" w:rsidP="00771987">
            <w:pPr>
              <w:pStyle w:val="Tabletext"/>
              <w:keepNext/>
              <w:keepLines/>
              <w:jc w:val="center"/>
            </w:pPr>
            <w:r w:rsidRPr="009D08D2">
              <w:t>24.0</w:t>
            </w:r>
          </w:p>
        </w:tc>
        <w:tc>
          <w:tcPr>
            <w:tcW w:w="1556" w:type="dxa"/>
            <w:noWrap/>
          </w:tcPr>
          <w:p w14:paraId="1BC04D4B" w14:textId="77777777" w:rsidR="00D8706A" w:rsidRPr="009D08D2" w:rsidRDefault="00D8706A" w:rsidP="00771987">
            <w:pPr>
              <w:pStyle w:val="Tabletext"/>
              <w:keepNext/>
              <w:keepLines/>
              <w:jc w:val="center"/>
            </w:pPr>
            <w:r w:rsidRPr="009D08D2">
              <w:t>16.0</w:t>
            </w:r>
          </w:p>
        </w:tc>
      </w:tr>
      <w:tr w:rsidR="00D8706A" w:rsidRPr="00760E1E" w14:paraId="41CBA726" w14:textId="77777777" w:rsidTr="00771987">
        <w:trPr>
          <w:cantSplit/>
          <w:jc w:val="center"/>
        </w:trPr>
        <w:tc>
          <w:tcPr>
            <w:tcW w:w="3261" w:type="dxa"/>
            <w:noWrap/>
          </w:tcPr>
          <w:p w14:paraId="39470DBD" w14:textId="77777777" w:rsidR="00D8706A" w:rsidRPr="009D08D2" w:rsidRDefault="00D8706A" w:rsidP="00771987">
            <w:pPr>
              <w:pStyle w:val="Tabletext"/>
              <w:keepNext/>
              <w:keepLines/>
              <w:jc w:val="right"/>
            </w:pPr>
            <w:r w:rsidRPr="009D08D2">
              <w:t xml:space="preserve">Maximum </w:t>
            </w:r>
            <w:proofErr w:type="spellStart"/>
            <w:r w:rsidRPr="009D08D2">
              <w:t>e.i.r.p</w:t>
            </w:r>
            <w:proofErr w:type="spellEnd"/>
            <w:r w:rsidRPr="009D08D2">
              <w:t>.</w:t>
            </w:r>
          </w:p>
        </w:tc>
        <w:tc>
          <w:tcPr>
            <w:tcW w:w="1276" w:type="dxa"/>
            <w:noWrap/>
          </w:tcPr>
          <w:p w14:paraId="75E6D743" w14:textId="77777777" w:rsidR="00D8706A" w:rsidRPr="009D08D2" w:rsidRDefault="00D8706A" w:rsidP="00771987">
            <w:pPr>
              <w:pStyle w:val="Tabletext"/>
              <w:keepNext/>
              <w:keepLines/>
              <w:jc w:val="center"/>
            </w:pPr>
            <w:r w:rsidRPr="009D08D2">
              <w:t>26.2</w:t>
            </w:r>
          </w:p>
        </w:tc>
        <w:tc>
          <w:tcPr>
            <w:tcW w:w="1556" w:type="dxa"/>
            <w:noWrap/>
          </w:tcPr>
          <w:p w14:paraId="33DD09BF" w14:textId="77777777" w:rsidR="00D8706A" w:rsidRPr="009D08D2" w:rsidRDefault="00D8706A" w:rsidP="00771987">
            <w:pPr>
              <w:pStyle w:val="Tabletext"/>
              <w:keepNext/>
              <w:keepLines/>
              <w:jc w:val="center"/>
            </w:pPr>
            <w:r w:rsidRPr="009D08D2">
              <w:t>18.2</w:t>
            </w:r>
          </w:p>
        </w:tc>
      </w:tr>
      <w:tr w:rsidR="00D8706A" w:rsidRPr="00760E1E" w14:paraId="2BF0D466" w14:textId="77777777" w:rsidTr="00771987">
        <w:trPr>
          <w:cantSplit/>
          <w:jc w:val="center"/>
        </w:trPr>
        <w:tc>
          <w:tcPr>
            <w:tcW w:w="3261" w:type="dxa"/>
            <w:noWrap/>
          </w:tcPr>
          <w:p w14:paraId="3CD83093" w14:textId="77777777" w:rsidR="00D8706A" w:rsidRPr="009D08D2" w:rsidRDefault="00D8706A" w:rsidP="00771987">
            <w:pPr>
              <w:pStyle w:val="Tabletext"/>
              <w:keepNext/>
              <w:keepLines/>
              <w:jc w:val="right"/>
            </w:pPr>
            <w:r w:rsidRPr="009D08D2">
              <w:t>Antenna height (m)</w:t>
            </w:r>
          </w:p>
        </w:tc>
        <w:tc>
          <w:tcPr>
            <w:tcW w:w="1276" w:type="dxa"/>
            <w:noWrap/>
          </w:tcPr>
          <w:p w14:paraId="4CCC5417" w14:textId="77777777" w:rsidR="00D8706A" w:rsidRPr="009D08D2" w:rsidRDefault="00D8706A" w:rsidP="00771987">
            <w:pPr>
              <w:pStyle w:val="Tabletext"/>
              <w:keepNext/>
              <w:keepLines/>
              <w:jc w:val="center"/>
            </w:pPr>
            <w:r w:rsidRPr="009D08D2">
              <w:t>60</w:t>
            </w:r>
          </w:p>
        </w:tc>
        <w:tc>
          <w:tcPr>
            <w:tcW w:w="1556" w:type="dxa"/>
            <w:noWrap/>
          </w:tcPr>
          <w:p w14:paraId="55C2C448" w14:textId="77777777" w:rsidR="00D8706A" w:rsidRPr="009D08D2" w:rsidRDefault="00D8706A" w:rsidP="00771987">
            <w:pPr>
              <w:pStyle w:val="Tabletext"/>
              <w:keepNext/>
              <w:keepLines/>
              <w:jc w:val="center"/>
            </w:pPr>
            <w:r w:rsidRPr="009D08D2">
              <w:t>2</w:t>
            </w:r>
          </w:p>
        </w:tc>
      </w:tr>
      <w:tr w:rsidR="00D8706A" w:rsidRPr="00760E1E" w14:paraId="1013DD2C" w14:textId="77777777" w:rsidTr="00771987">
        <w:trPr>
          <w:cantSplit/>
          <w:jc w:val="center"/>
        </w:trPr>
        <w:tc>
          <w:tcPr>
            <w:tcW w:w="3261" w:type="dxa"/>
            <w:noWrap/>
          </w:tcPr>
          <w:p w14:paraId="51112984" w14:textId="77777777" w:rsidR="00D8706A" w:rsidRPr="009D08D2" w:rsidRDefault="00D8706A" w:rsidP="00771987">
            <w:pPr>
              <w:pStyle w:val="Tabletext"/>
              <w:keepNext/>
              <w:keepLines/>
              <w:jc w:val="right"/>
            </w:pPr>
            <w:r w:rsidRPr="009D08D2">
              <w:t>Distance to horizon from station (km)</w:t>
            </w:r>
          </w:p>
        </w:tc>
        <w:tc>
          <w:tcPr>
            <w:tcW w:w="1276" w:type="dxa"/>
            <w:noWrap/>
          </w:tcPr>
          <w:p w14:paraId="1A728C57" w14:textId="77777777" w:rsidR="00D8706A" w:rsidRPr="009D08D2" w:rsidRDefault="00D8706A" w:rsidP="00771987">
            <w:pPr>
              <w:pStyle w:val="Tabletext"/>
              <w:keepNext/>
              <w:keepLines/>
              <w:jc w:val="center"/>
            </w:pPr>
            <w:r w:rsidRPr="009D08D2">
              <w:t>27.7</w:t>
            </w:r>
          </w:p>
        </w:tc>
        <w:tc>
          <w:tcPr>
            <w:tcW w:w="1556" w:type="dxa"/>
            <w:noWrap/>
          </w:tcPr>
          <w:p w14:paraId="377EA1D9" w14:textId="77777777" w:rsidR="00D8706A" w:rsidRPr="009D08D2" w:rsidRDefault="00D8706A" w:rsidP="00771987">
            <w:pPr>
              <w:pStyle w:val="Tabletext"/>
              <w:keepNext/>
              <w:keepLines/>
              <w:jc w:val="center"/>
            </w:pPr>
            <w:r w:rsidRPr="009D08D2">
              <w:t>5.1</w:t>
            </w:r>
          </w:p>
        </w:tc>
      </w:tr>
    </w:tbl>
    <w:p w14:paraId="6518A491" w14:textId="77777777" w:rsidR="00D8706A" w:rsidRPr="009D08D2" w:rsidRDefault="00D8706A" w:rsidP="00D8706A">
      <w:pPr>
        <w:rPr>
          <w:i/>
          <w:szCs w:val="24"/>
        </w:rPr>
      </w:pPr>
      <w:r w:rsidRPr="009D08D2">
        <w:rPr>
          <w:i/>
          <w:szCs w:val="24"/>
        </w:rPr>
        <w:t xml:space="preserve"> </w:t>
      </w:r>
    </w:p>
    <w:p w14:paraId="7D6E48BB" w14:textId="77777777" w:rsidR="00D8706A" w:rsidRPr="009D08D2" w:rsidRDefault="00D8706A" w:rsidP="00D8706A">
      <w:pPr>
        <w:rPr>
          <w:szCs w:val="24"/>
        </w:rPr>
      </w:pPr>
      <w:r w:rsidRPr="009D08D2">
        <w:rPr>
          <w:szCs w:val="24"/>
        </w:rPr>
        <w:t xml:space="preserve">Figure 16 shows antenna patterns for typical antennas used in the land mobile service as described in Recommendation ITU-R F.1336-4. Assuming a 6 </w:t>
      </w:r>
      <w:proofErr w:type="spellStart"/>
      <w:r w:rsidRPr="009D08D2">
        <w:rPr>
          <w:szCs w:val="24"/>
        </w:rPr>
        <w:t>dBd</w:t>
      </w:r>
      <w:proofErr w:type="spellEnd"/>
      <w:r w:rsidRPr="009D08D2">
        <w:rPr>
          <w:szCs w:val="24"/>
        </w:rPr>
        <w:t xml:space="preserve"> antenna is used at the base station and a 0 </w:t>
      </w:r>
      <w:proofErr w:type="spellStart"/>
      <w:r w:rsidRPr="009D08D2">
        <w:rPr>
          <w:szCs w:val="24"/>
        </w:rPr>
        <w:t>dBd</w:t>
      </w:r>
      <w:proofErr w:type="spellEnd"/>
      <w:r w:rsidRPr="009D08D2">
        <w:rPr>
          <w:szCs w:val="24"/>
        </w:rPr>
        <w:t xml:space="preserve"> antenna is used at the mobile station, the antenna gain versus elevation angle can be tabulated as in Table 31 and Table 32 for the base station and mobile station respectively. Table 31 and Table 32 also present the resulting </w:t>
      </w:r>
      <w:proofErr w:type="spellStart"/>
      <w:r w:rsidRPr="009D08D2">
        <w:rPr>
          <w:szCs w:val="24"/>
        </w:rPr>
        <w:t>e.i.r.p</w:t>
      </w:r>
      <w:proofErr w:type="spellEnd"/>
      <w:r w:rsidRPr="009D08D2">
        <w:rPr>
          <w:szCs w:val="24"/>
        </w:rPr>
        <w:t xml:space="preserve"> versus elevation angle for the two station types.</w:t>
      </w:r>
    </w:p>
    <w:p w14:paraId="0AE92A05" w14:textId="77777777" w:rsidR="00D8706A" w:rsidRPr="009D08D2" w:rsidRDefault="00D8706A" w:rsidP="00D8706A">
      <w:pPr>
        <w:pStyle w:val="FigureNo"/>
      </w:pPr>
      <w:r w:rsidRPr="009D08D2">
        <w:lastRenderedPageBreak/>
        <w:t>Figure 16</w:t>
      </w:r>
    </w:p>
    <w:p w14:paraId="2DFDAD80" w14:textId="77777777" w:rsidR="00D8706A" w:rsidRPr="009D08D2" w:rsidRDefault="00D8706A" w:rsidP="00D8706A">
      <w:pPr>
        <w:pStyle w:val="Figuretitle"/>
      </w:pPr>
      <w:r w:rsidRPr="009D08D2">
        <w:rPr>
          <w:lang w:val="en-US"/>
        </w:rPr>
        <w:t xml:space="preserve">Antenna patterns for typical antennas used in the land mobile service as described in </w:t>
      </w:r>
      <w:r w:rsidRPr="009D08D2">
        <w:rPr>
          <w:lang w:val="en-US"/>
        </w:rPr>
        <w:br/>
        <w:t>Recommendation ITU-R F.1336-4</w:t>
      </w:r>
    </w:p>
    <w:p w14:paraId="77F5DD5D" w14:textId="77777777" w:rsidR="00D8706A" w:rsidRPr="009D08D2" w:rsidRDefault="00D8706A" w:rsidP="00D8706A">
      <w:pPr>
        <w:pStyle w:val="Figure"/>
      </w:pPr>
      <w:r w:rsidRPr="009D08D2">
        <w:rPr>
          <w:noProof/>
          <w:lang w:eastAsia="en-GB"/>
        </w:rPr>
        <w:drawing>
          <wp:inline distT="0" distB="0" distL="0" distR="0" wp14:anchorId="16327E47" wp14:editId="2A232849">
            <wp:extent cx="5983200" cy="3891600"/>
            <wp:effectExtent l="0" t="0" r="0" b="0"/>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15">
                      <a:extLst>
                        <a:ext uri="{28A0092B-C50C-407E-A947-70E740481C1C}">
                          <a14:useLocalDpi xmlns:a14="http://schemas.microsoft.com/office/drawing/2010/main" val="0"/>
                        </a:ext>
                      </a:extLst>
                    </a:blip>
                    <a:stretch>
                      <a:fillRect/>
                    </a:stretch>
                  </pic:blipFill>
                  <pic:spPr>
                    <a:xfrm>
                      <a:off x="0" y="0"/>
                      <a:ext cx="5983200" cy="3891600"/>
                    </a:xfrm>
                    <a:prstGeom prst="rect">
                      <a:avLst/>
                    </a:prstGeom>
                  </pic:spPr>
                </pic:pic>
              </a:graphicData>
            </a:graphic>
          </wp:inline>
        </w:drawing>
      </w:r>
    </w:p>
    <w:p w14:paraId="2E3A3F22" w14:textId="77777777" w:rsidR="00D8706A" w:rsidRPr="009D08D2" w:rsidRDefault="00D8706A" w:rsidP="00D8706A">
      <w:pPr>
        <w:pStyle w:val="TableNo"/>
      </w:pPr>
      <w:r w:rsidRPr="00556E19">
        <w:t>TABLE</w:t>
      </w:r>
      <w:r w:rsidRPr="009D08D2">
        <w:t xml:space="preserve"> 31</w:t>
      </w:r>
    </w:p>
    <w:p w14:paraId="0B94C90E" w14:textId="77777777" w:rsidR="00D8706A" w:rsidRPr="00556E19" w:rsidRDefault="00D8706A" w:rsidP="00D8706A">
      <w:pPr>
        <w:pStyle w:val="Tabletitle"/>
      </w:pPr>
      <w:r w:rsidRPr="00556E19">
        <w:t xml:space="preserve">Base station antenna gain and </w:t>
      </w:r>
      <w:proofErr w:type="spellStart"/>
      <w:r w:rsidRPr="00556E19">
        <w:t>e.i.r.p</w:t>
      </w:r>
      <w:proofErr w:type="spellEnd"/>
      <w:r w:rsidRPr="00556E19">
        <w:t xml:space="preserve"> versus elevation angle</w:t>
      </w:r>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613"/>
        <w:gridCol w:w="1447"/>
        <w:gridCol w:w="840"/>
      </w:tblGrid>
      <w:tr w:rsidR="00D8706A" w:rsidRPr="00760E1E" w14:paraId="1B74C8ED" w14:textId="77777777" w:rsidTr="00771987">
        <w:trPr>
          <w:cantSplit/>
          <w:tblHeader/>
          <w:jc w:val="center"/>
        </w:trPr>
        <w:tc>
          <w:tcPr>
            <w:tcW w:w="2068" w:type="pct"/>
            <w:shd w:val="clear" w:color="auto" w:fill="auto"/>
            <w:noWrap/>
            <w:vAlign w:val="bottom"/>
            <w:hideMark/>
          </w:tcPr>
          <w:p w14:paraId="65F1DF6C" w14:textId="77777777" w:rsidR="00D8706A" w:rsidRPr="009D08D2" w:rsidRDefault="00D8706A" w:rsidP="00771987">
            <w:pPr>
              <w:pStyle w:val="Tablehead"/>
            </w:pPr>
            <w:r w:rsidRPr="009D08D2">
              <w:t>Elevation angle</w:t>
            </w:r>
          </w:p>
        </w:tc>
        <w:tc>
          <w:tcPr>
            <w:tcW w:w="1855" w:type="pct"/>
            <w:shd w:val="clear" w:color="auto" w:fill="auto"/>
            <w:noWrap/>
            <w:vAlign w:val="bottom"/>
            <w:hideMark/>
          </w:tcPr>
          <w:p w14:paraId="0B151B10" w14:textId="77777777" w:rsidR="00D8706A" w:rsidRPr="009D08D2" w:rsidRDefault="00D8706A" w:rsidP="00771987">
            <w:pPr>
              <w:pStyle w:val="Tablehead"/>
            </w:pPr>
            <w:r w:rsidRPr="009D08D2">
              <w:t>Antenna gain</w:t>
            </w:r>
          </w:p>
        </w:tc>
        <w:tc>
          <w:tcPr>
            <w:tcW w:w="1078" w:type="pct"/>
            <w:shd w:val="clear" w:color="auto" w:fill="auto"/>
            <w:noWrap/>
            <w:vAlign w:val="bottom"/>
            <w:hideMark/>
          </w:tcPr>
          <w:p w14:paraId="43BBECB6" w14:textId="77777777" w:rsidR="00D8706A" w:rsidRPr="009D08D2" w:rsidRDefault="00D8706A" w:rsidP="00771987">
            <w:pPr>
              <w:pStyle w:val="Tablehead"/>
            </w:pPr>
            <w:proofErr w:type="spellStart"/>
            <w:r w:rsidRPr="009D08D2">
              <w:t>e.i.r.p</w:t>
            </w:r>
            <w:proofErr w:type="spellEnd"/>
            <w:r w:rsidRPr="009D08D2">
              <w:t>.</w:t>
            </w:r>
          </w:p>
        </w:tc>
      </w:tr>
      <w:tr w:rsidR="00D8706A" w:rsidRPr="00760E1E" w14:paraId="6CC5C4FD" w14:textId="77777777" w:rsidTr="00771987">
        <w:trPr>
          <w:cantSplit/>
          <w:jc w:val="center"/>
        </w:trPr>
        <w:tc>
          <w:tcPr>
            <w:tcW w:w="2068" w:type="pct"/>
            <w:shd w:val="clear" w:color="auto" w:fill="auto"/>
            <w:noWrap/>
            <w:vAlign w:val="bottom"/>
            <w:hideMark/>
          </w:tcPr>
          <w:p w14:paraId="6A4CF886" w14:textId="77777777" w:rsidR="00D8706A" w:rsidRPr="009D08D2" w:rsidRDefault="00D8706A" w:rsidP="00771987">
            <w:pPr>
              <w:pStyle w:val="Tabletext"/>
              <w:spacing w:before="20" w:after="20"/>
              <w:jc w:val="center"/>
            </w:pPr>
            <w:r w:rsidRPr="009D08D2">
              <w:t>degrees</w:t>
            </w:r>
          </w:p>
        </w:tc>
        <w:tc>
          <w:tcPr>
            <w:tcW w:w="1855" w:type="pct"/>
            <w:shd w:val="clear" w:color="auto" w:fill="auto"/>
            <w:noWrap/>
            <w:vAlign w:val="bottom"/>
            <w:hideMark/>
          </w:tcPr>
          <w:p w14:paraId="25E71103" w14:textId="77777777" w:rsidR="00D8706A" w:rsidRPr="009D08D2" w:rsidRDefault="00D8706A" w:rsidP="00771987">
            <w:pPr>
              <w:pStyle w:val="Tabletext"/>
              <w:keepNext/>
              <w:keepLines/>
              <w:spacing w:before="20" w:after="20"/>
              <w:jc w:val="center"/>
            </w:pPr>
            <w:proofErr w:type="spellStart"/>
            <w:r w:rsidRPr="009D08D2">
              <w:t>dBi</w:t>
            </w:r>
            <w:proofErr w:type="spellEnd"/>
          </w:p>
        </w:tc>
        <w:tc>
          <w:tcPr>
            <w:tcW w:w="1078" w:type="pct"/>
            <w:shd w:val="clear" w:color="auto" w:fill="auto"/>
            <w:noWrap/>
            <w:vAlign w:val="bottom"/>
            <w:hideMark/>
          </w:tcPr>
          <w:p w14:paraId="2C845BE2" w14:textId="77777777" w:rsidR="00D8706A" w:rsidRPr="009D08D2" w:rsidRDefault="00D8706A" w:rsidP="00771987">
            <w:pPr>
              <w:pStyle w:val="Tabletext"/>
              <w:keepNext/>
              <w:keepLines/>
              <w:spacing w:before="20" w:after="20"/>
              <w:jc w:val="center"/>
            </w:pPr>
            <w:proofErr w:type="spellStart"/>
            <w:r w:rsidRPr="009D08D2">
              <w:t>dBW</w:t>
            </w:r>
            <w:proofErr w:type="spellEnd"/>
          </w:p>
        </w:tc>
      </w:tr>
      <w:tr w:rsidR="00D8706A" w:rsidRPr="00760E1E" w14:paraId="4323B0BB" w14:textId="77777777" w:rsidTr="00771987">
        <w:trPr>
          <w:cantSplit/>
          <w:jc w:val="center"/>
        </w:trPr>
        <w:tc>
          <w:tcPr>
            <w:tcW w:w="2068" w:type="pct"/>
            <w:shd w:val="clear" w:color="auto" w:fill="auto"/>
            <w:noWrap/>
            <w:vAlign w:val="bottom"/>
            <w:hideMark/>
          </w:tcPr>
          <w:p w14:paraId="7A232095" w14:textId="77777777" w:rsidR="00D8706A" w:rsidRPr="009D08D2" w:rsidRDefault="00D8706A" w:rsidP="00771987">
            <w:pPr>
              <w:pStyle w:val="Tabletext"/>
              <w:keepNext/>
              <w:keepLines/>
              <w:spacing w:before="20" w:after="20"/>
              <w:jc w:val="center"/>
            </w:pPr>
            <w:r w:rsidRPr="009D08D2">
              <w:t>0</w:t>
            </w:r>
          </w:p>
        </w:tc>
        <w:tc>
          <w:tcPr>
            <w:tcW w:w="1855" w:type="pct"/>
            <w:shd w:val="clear" w:color="auto" w:fill="auto"/>
            <w:noWrap/>
            <w:vAlign w:val="bottom"/>
            <w:hideMark/>
          </w:tcPr>
          <w:p w14:paraId="30A5EBF1" w14:textId="77777777" w:rsidR="00D8706A" w:rsidRPr="009D08D2" w:rsidRDefault="00D8706A" w:rsidP="00771987">
            <w:pPr>
              <w:pStyle w:val="Tabletext"/>
              <w:keepNext/>
              <w:keepLines/>
              <w:spacing w:before="20" w:after="20"/>
              <w:jc w:val="center"/>
            </w:pPr>
            <w:r w:rsidRPr="009D08D2">
              <w:t>8.2</w:t>
            </w:r>
          </w:p>
        </w:tc>
        <w:tc>
          <w:tcPr>
            <w:tcW w:w="1078" w:type="pct"/>
            <w:shd w:val="clear" w:color="auto" w:fill="auto"/>
            <w:noWrap/>
            <w:vAlign w:val="bottom"/>
            <w:hideMark/>
          </w:tcPr>
          <w:p w14:paraId="6859411C" w14:textId="77777777" w:rsidR="00D8706A" w:rsidRPr="009D08D2" w:rsidRDefault="00D8706A" w:rsidP="00771987">
            <w:pPr>
              <w:pStyle w:val="Tabletext"/>
              <w:keepNext/>
              <w:keepLines/>
              <w:spacing w:before="20" w:after="20"/>
              <w:jc w:val="center"/>
            </w:pPr>
            <w:r w:rsidRPr="009D08D2">
              <w:t>26.2</w:t>
            </w:r>
          </w:p>
        </w:tc>
      </w:tr>
      <w:tr w:rsidR="00D8706A" w:rsidRPr="00760E1E" w14:paraId="5E082627" w14:textId="77777777" w:rsidTr="00771987">
        <w:trPr>
          <w:cantSplit/>
          <w:jc w:val="center"/>
        </w:trPr>
        <w:tc>
          <w:tcPr>
            <w:tcW w:w="2068" w:type="pct"/>
            <w:shd w:val="clear" w:color="auto" w:fill="auto"/>
            <w:noWrap/>
            <w:vAlign w:val="bottom"/>
            <w:hideMark/>
          </w:tcPr>
          <w:p w14:paraId="4B3FBC71" w14:textId="77777777" w:rsidR="00D8706A" w:rsidRPr="009D08D2" w:rsidRDefault="00D8706A" w:rsidP="00771987">
            <w:pPr>
              <w:pStyle w:val="Tabletext"/>
              <w:keepNext/>
              <w:keepLines/>
              <w:spacing w:before="20" w:after="20"/>
              <w:jc w:val="center"/>
            </w:pPr>
            <w:r w:rsidRPr="009D08D2">
              <w:t>10</w:t>
            </w:r>
          </w:p>
        </w:tc>
        <w:tc>
          <w:tcPr>
            <w:tcW w:w="1855" w:type="pct"/>
            <w:shd w:val="clear" w:color="auto" w:fill="auto"/>
            <w:noWrap/>
            <w:vAlign w:val="bottom"/>
            <w:hideMark/>
          </w:tcPr>
          <w:p w14:paraId="672D11F7" w14:textId="77777777" w:rsidR="00D8706A" w:rsidRPr="009D08D2" w:rsidRDefault="00D8706A" w:rsidP="00771987">
            <w:pPr>
              <w:pStyle w:val="Tabletext"/>
              <w:keepNext/>
              <w:keepLines/>
              <w:spacing w:before="20" w:after="20"/>
              <w:jc w:val="center"/>
            </w:pPr>
            <w:r w:rsidRPr="009D08D2">
              <w:t>3.7</w:t>
            </w:r>
          </w:p>
        </w:tc>
        <w:tc>
          <w:tcPr>
            <w:tcW w:w="1078" w:type="pct"/>
            <w:shd w:val="clear" w:color="auto" w:fill="auto"/>
            <w:noWrap/>
            <w:vAlign w:val="bottom"/>
            <w:hideMark/>
          </w:tcPr>
          <w:p w14:paraId="4717258B" w14:textId="77777777" w:rsidR="00D8706A" w:rsidRPr="009D08D2" w:rsidRDefault="00D8706A" w:rsidP="00771987">
            <w:pPr>
              <w:pStyle w:val="Tabletext"/>
              <w:keepNext/>
              <w:keepLines/>
              <w:spacing w:before="20" w:after="20"/>
              <w:jc w:val="center"/>
            </w:pPr>
            <w:r w:rsidRPr="009D08D2">
              <w:t>21.7</w:t>
            </w:r>
          </w:p>
        </w:tc>
      </w:tr>
      <w:tr w:rsidR="00D8706A" w:rsidRPr="00760E1E" w14:paraId="2A7E0C90" w14:textId="77777777" w:rsidTr="00771987">
        <w:trPr>
          <w:cantSplit/>
          <w:jc w:val="center"/>
        </w:trPr>
        <w:tc>
          <w:tcPr>
            <w:tcW w:w="2068" w:type="pct"/>
            <w:shd w:val="clear" w:color="auto" w:fill="auto"/>
            <w:noWrap/>
            <w:vAlign w:val="bottom"/>
            <w:hideMark/>
          </w:tcPr>
          <w:p w14:paraId="79AC8C24" w14:textId="77777777" w:rsidR="00D8706A" w:rsidRPr="009D08D2" w:rsidRDefault="00D8706A" w:rsidP="00771987">
            <w:pPr>
              <w:pStyle w:val="Tabletext"/>
              <w:keepNext/>
              <w:keepLines/>
              <w:spacing w:before="20" w:after="20"/>
              <w:jc w:val="center"/>
            </w:pPr>
            <w:r w:rsidRPr="009D08D2">
              <w:t>20</w:t>
            </w:r>
          </w:p>
        </w:tc>
        <w:tc>
          <w:tcPr>
            <w:tcW w:w="1855" w:type="pct"/>
            <w:shd w:val="clear" w:color="auto" w:fill="auto"/>
            <w:noWrap/>
            <w:vAlign w:val="bottom"/>
            <w:hideMark/>
          </w:tcPr>
          <w:p w14:paraId="6B894972" w14:textId="77777777" w:rsidR="00D8706A" w:rsidRPr="009D08D2" w:rsidRDefault="00D8706A" w:rsidP="00771987">
            <w:pPr>
              <w:pStyle w:val="Tabletext"/>
              <w:keepNext/>
              <w:keepLines/>
              <w:spacing w:before="20" w:after="20"/>
              <w:jc w:val="center"/>
            </w:pPr>
            <w:r w:rsidRPr="009D08D2">
              <w:t>−0.7</w:t>
            </w:r>
          </w:p>
        </w:tc>
        <w:tc>
          <w:tcPr>
            <w:tcW w:w="1078" w:type="pct"/>
            <w:shd w:val="clear" w:color="auto" w:fill="auto"/>
            <w:noWrap/>
            <w:vAlign w:val="bottom"/>
            <w:hideMark/>
          </w:tcPr>
          <w:p w14:paraId="0CD38ABC" w14:textId="77777777" w:rsidR="00D8706A" w:rsidRPr="009D08D2" w:rsidRDefault="00D8706A" w:rsidP="00771987">
            <w:pPr>
              <w:pStyle w:val="Tabletext"/>
              <w:keepNext/>
              <w:keepLines/>
              <w:spacing w:before="20" w:after="20"/>
              <w:jc w:val="center"/>
            </w:pPr>
            <w:r w:rsidRPr="009D08D2">
              <w:t>12.8</w:t>
            </w:r>
          </w:p>
        </w:tc>
      </w:tr>
      <w:tr w:rsidR="00D8706A" w:rsidRPr="00760E1E" w14:paraId="6A23907B" w14:textId="77777777" w:rsidTr="00771987">
        <w:trPr>
          <w:cantSplit/>
          <w:jc w:val="center"/>
        </w:trPr>
        <w:tc>
          <w:tcPr>
            <w:tcW w:w="2068" w:type="pct"/>
            <w:shd w:val="clear" w:color="auto" w:fill="auto"/>
            <w:noWrap/>
            <w:vAlign w:val="bottom"/>
            <w:hideMark/>
          </w:tcPr>
          <w:p w14:paraId="40B4C7FB" w14:textId="77777777" w:rsidR="00D8706A" w:rsidRPr="009D08D2" w:rsidRDefault="00D8706A" w:rsidP="00771987">
            <w:pPr>
              <w:pStyle w:val="Tabletext"/>
              <w:keepNext/>
              <w:keepLines/>
              <w:spacing w:before="20" w:after="20"/>
              <w:jc w:val="center"/>
            </w:pPr>
            <w:r w:rsidRPr="009D08D2">
              <w:t>30</w:t>
            </w:r>
          </w:p>
        </w:tc>
        <w:tc>
          <w:tcPr>
            <w:tcW w:w="1855" w:type="pct"/>
            <w:shd w:val="clear" w:color="auto" w:fill="auto"/>
            <w:noWrap/>
            <w:vAlign w:val="bottom"/>
            <w:hideMark/>
          </w:tcPr>
          <w:p w14:paraId="7268AF96" w14:textId="77777777" w:rsidR="00D8706A" w:rsidRPr="009D08D2" w:rsidRDefault="00D8706A" w:rsidP="00771987">
            <w:pPr>
              <w:pStyle w:val="Tabletext"/>
              <w:keepNext/>
              <w:keepLines/>
              <w:spacing w:before="20" w:after="20"/>
              <w:jc w:val="center"/>
            </w:pPr>
            <w:r w:rsidRPr="009D08D2">
              <w:t>−0.8</w:t>
            </w:r>
          </w:p>
        </w:tc>
        <w:tc>
          <w:tcPr>
            <w:tcW w:w="1078" w:type="pct"/>
            <w:shd w:val="clear" w:color="auto" w:fill="auto"/>
            <w:noWrap/>
            <w:vAlign w:val="bottom"/>
            <w:hideMark/>
          </w:tcPr>
          <w:p w14:paraId="352511AB" w14:textId="77777777" w:rsidR="00D8706A" w:rsidRPr="009D08D2" w:rsidRDefault="00D8706A" w:rsidP="00771987">
            <w:pPr>
              <w:pStyle w:val="Tabletext"/>
              <w:keepNext/>
              <w:keepLines/>
              <w:spacing w:before="20" w:after="20"/>
              <w:jc w:val="center"/>
            </w:pPr>
            <w:r w:rsidRPr="009D08D2">
              <w:t>11.6</w:t>
            </w:r>
          </w:p>
        </w:tc>
      </w:tr>
      <w:tr w:rsidR="00D8706A" w:rsidRPr="00760E1E" w14:paraId="44E314B5" w14:textId="77777777" w:rsidTr="00771987">
        <w:trPr>
          <w:cantSplit/>
          <w:jc w:val="center"/>
        </w:trPr>
        <w:tc>
          <w:tcPr>
            <w:tcW w:w="2068" w:type="pct"/>
            <w:shd w:val="clear" w:color="auto" w:fill="auto"/>
            <w:noWrap/>
            <w:vAlign w:val="bottom"/>
            <w:hideMark/>
          </w:tcPr>
          <w:p w14:paraId="716AA3D6" w14:textId="77777777" w:rsidR="00D8706A" w:rsidRPr="009D08D2" w:rsidRDefault="00D8706A" w:rsidP="00771987">
            <w:pPr>
              <w:pStyle w:val="Tabletext"/>
              <w:keepNext/>
              <w:keepLines/>
              <w:spacing w:before="20" w:after="20"/>
              <w:jc w:val="center"/>
            </w:pPr>
            <w:r w:rsidRPr="009D08D2">
              <w:t>40</w:t>
            </w:r>
          </w:p>
        </w:tc>
        <w:tc>
          <w:tcPr>
            <w:tcW w:w="1855" w:type="pct"/>
            <w:shd w:val="clear" w:color="auto" w:fill="auto"/>
            <w:noWrap/>
            <w:vAlign w:val="bottom"/>
            <w:hideMark/>
          </w:tcPr>
          <w:p w14:paraId="231C2AD3" w14:textId="77777777" w:rsidR="00D8706A" w:rsidRPr="009D08D2" w:rsidRDefault="00D8706A" w:rsidP="00771987">
            <w:pPr>
              <w:pStyle w:val="Tabletext"/>
              <w:keepNext/>
              <w:keepLines/>
              <w:spacing w:before="20" w:after="20"/>
              <w:jc w:val="center"/>
            </w:pPr>
            <w:r w:rsidRPr="009D08D2">
              <w:t>−0.6</w:t>
            </w:r>
          </w:p>
        </w:tc>
        <w:tc>
          <w:tcPr>
            <w:tcW w:w="1078" w:type="pct"/>
            <w:shd w:val="clear" w:color="auto" w:fill="auto"/>
            <w:noWrap/>
            <w:vAlign w:val="bottom"/>
            <w:hideMark/>
          </w:tcPr>
          <w:p w14:paraId="0AA3B1A7" w14:textId="77777777" w:rsidR="00D8706A" w:rsidRPr="009D08D2" w:rsidRDefault="00D8706A" w:rsidP="00771987">
            <w:pPr>
              <w:pStyle w:val="Tabletext"/>
              <w:keepNext/>
              <w:keepLines/>
              <w:spacing w:before="20" w:after="20"/>
              <w:jc w:val="center"/>
            </w:pPr>
            <w:r w:rsidRPr="009D08D2">
              <w:t>11.0</w:t>
            </w:r>
          </w:p>
        </w:tc>
      </w:tr>
      <w:tr w:rsidR="00D8706A" w:rsidRPr="00760E1E" w14:paraId="54654CB1" w14:textId="77777777" w:rsidTr="00771987">
        <w:trPr>
          <w:cantSplit/>
          <w:jc w:val="center"/>
        </w:trPr>
        <w:tc>
          <w:tcPr>
            <w:tcW w:w="2068" w:type="pct"/>
            <w:shd w:val="clear" w:color="auto" w:fill="auto"/>
            <w:noWrap/>
            <w:vAlign w:val="bottom"/>
            <w:hideMark/>
          </w:tcPr>
          <w:p w14:paraId="569E30B4" w14:textId="77777777" w:rsidR="00D8706A" w:rsidRPr="009D08D2" w:rsidRDefault="00D8706A" w:rsidP="00771987">
            <w:pPr>
              <w:pStyle w:val="Tabletext"/>
              <w:keepNext/>
              <w:keepLines/>
              <w:spacing w:before="20" w:after="20"/>
              <w:jc w:val="center"/>
            </w:pPr>
            <w:r w:rsidRPr="009D08D2">
              <w:t>50</w:t>
            </w:r>
          </w:p>
        </w:tc>
        <w:tc>
          <w:tcPr>
            <w:tcW w:w="1855" w:type="pct"/>
            <w:shd w:val="clear" w:color="auto" w:fill="auto"/>
            <w:noWrap/>
            <w:vAlign w:val="bottom"/>
            <w:hideMark/>
          </w:tcPr>
          <w:p w14:paraId="0DBF5823" w14:textId="77777777" w:rsidR="00D8706A" w:rsidRPr="009D08D2" w:rsidRDefault="00D8706A" w:rsidP="00771987">
            <w:pPr>
              <w:pStyle w:val="Tabletext"/>
              <w:keepNext/>
              <w:keepLines/>
              <w:spacing w:before="20" w:after="20"/>
              <w:jc w:val="center"/>
            </w:pPr>
            <w:r w:rsidRPr="009D08D2">
              <w:t>−0.0</w:t>
            </w:r>
          </w:p>
        </w:tc>
        <w:tc>
          <w:tcPr>
            <w:tcW w:w="1078" w:type="pct"/>
            <w:shd w:val="clear" w:color="auto" w:fill="auto"/>
            <w:noWrap/>
            <w:vAlign w:val="bottom"/>
            <w:hideMark/>
          </w:tcPr>
          <w:p w14:paraId="00A4FC07" w14:textId="77777777" w:rsidR="00D8706A" w:rsidRPr="009D08D2" w:rsidRDefault="00D8706A" w:rsidP="00771987">
            <w:pPr>
              <w:pStyle w:val="Tabletext"/>
              <w:keepNext/>
              <w:keepLines/>
              <w:spacing w:before="20" w:after="20"/>
              <w:jc w:val="center"/>
            </w:pPr>
            <w:r w:rsidRPr="009D08D2">
              <w:t>10.6</w:t>
            </w:r>
          </w:p>
        </w:tc>
      </w:tr>
      <w:tr w:rsidR="00D8706A" w:rsidRPr="00760E1E" w14:paraId="677A3D5F" w14:textId="77777777" w:rsidTr="00771987">
        <w:trPr>
          <w:cantSplit/>
          <w:jc w:val="center"/>
        </w:trPr>
        <w:tc>
          <w:tcPr>
            <w:tcW w:w="2068" w:type="pct"/>
            <w:shd w:val="clear" w:color="auto" w:fill="auto"/>
            <w:noWrap/>
            <w:vAlign w:val="bottom"/>
            <w:hideMark/>
          </w:tcPr>
          <w:p w14:paraId="4D3C0C53" w14:textId="77777777" w:rsidR="00D8706A" w:rsidRPr="009D08D2" w:rsidRDefault="00D8706A" w:rsidP="00771987">
            <w:pPr>
              <w:pStyle w:val="Tabletext"/>
              <w:keepNext/>
              <w:keepLines/>
              <w:spacing w:before="20" w:after="20"/>
              <w:jc w:val="center"/>
            </w:pPr>
            <w:r w:rsidRPr="009D08D2">
              <w:t>60</w:t>
            </w:r>
          </w:p>
        </w:tc>
        <w:tc>
          <w:tcPr>
            <w:tcW w:w="1855" w:type="pct"/>
            <w:shd w:val="clear" w:color="auto" w:fill="auto"/>
            <w:noWrap/>
            <w:vAlign w:val="bottom"/>
            <w:hideMark/>
          </w:tcPr>
          <w:p w14:paraId="13B1B248" w14:textId="77777777" w:rsidR="00D8706A" w:rsidRPr="009D08D2" w:rsidRDefault="00D8706A" w:rsidP="00771987">
            <w:pPr>
              <w:pStyle w:val="Tabletext"/>
              <w:keepNext/>
              <w:keepLines/>
              <w:spacing w:before="20" w:after="20"/>
              <w:jc w:val="center"/>
            </w:pPr>
            <w:r w:rsidRPr="009D08D2">
              <w:t>−0.6</w:t>
            </w:r>
          </w:p>
        </w:tc>
        <w:tc>
          <w:tcPr>
            <w:tcW w:w="1078" w:type="pct"/>
            <w:shd w:val="clear" w:color="auto" w:fill="auto"/>
            <w:noWrap/>
            <w:vAlign w:val="bottom"/>
            <w:hideMark/>
          </w:tcPr>
          <w:p w14:paraId="23113DBD" w14:textId="77777777" w:rsidR="00D8706A" w:rsidRPr="009D08D2" w:rsidRDefault="00D8706A" w:rsidP="00771987">
            <w:pPr>
              <w:pStyle w:val="Tabletext"/>
              <w:keepNext/>
              <w:keepLines/>
              <w:spacing w:before="20" w:after="20"/>
              <w:jc w:val="center"/>
            </w:pPr>
            <w:r w:rsidRPr="009D08D2">
              <w:t>10.4</w:t>
            </w:r>
          </w:p>
        </w:tc>
      </w:tr>
      <w:tr w:rsidR="00D8706A" w:rsidRPr="00760E1E" w14:paraId="6D4BB787" w14:textId="77777777" w:rsidTr="00771987">
        <w:trPr>
          <w:cantSplit/>
          <w:jc w:val="center"/>
        </w:trPr>
        <w:tc>
          <w:tcPr>
            <w:tcW w:w="2068" w:type="pct"/>
            <w:shd w:val="clear" w:color="auto" w:fill="auto"/>
            <w:noWrap/>
            <w:vAlign w:val="bottom"/>
            <w:hideMark/>
          </w:tcPr>
          <w:p w14:paraId="57914AD0" w14:textId="77777777" w:rsidR="00D8706A" w:rsidRPr="009D08D2" w:rsidRDefault="00D8706A" w:rsidP="00771987">
            <w:pPr>
              <w:pStyle w:val="Tabletext"/>
              <w:keepNext/>
              <w:keepLines/>
              <w:spacing w:before="20" w:after="20"/>
              <w:jc w:val="center"/>
            </w:pPr>
            <w:r w:rsidRPr="009D08D2">
              <w:t>70</w:t>
            </w:r>
          </w:p>
        </w:tc>
        <w:tc>
          <w:tcPr>
            <w:tcW w:w="1855" w:type="pct"/>
            <w:shd w:val="clear" w:color="auto" w:fill="auto"/>
            <w:noWrap/>
            <w:vAlign w:val="bottom"/>
            <w:hideMark/>
          </w:tcPr>
          <w:p w14:paraId="7BEFFD94" w14:textId="77777777" w:rsidR="00D8706A" w:rsidRPr="009D08D2" w:rsidRDefault="00D8706A" w:rsidP="00771987">
            <w:pPr>
              <w:pStyle w:val="Tabletext"/>
              <w:keepNext/>
              <w:keepLines/>
              <w:spacing w:before="20" w:after="20"/>
              <w:jc w:val="center"/>
            </w:pPr>
            <w:r w:rsidRPr="009D08D2">
              <w:t>−0.4</w:t>
            </w:r>
          </w:p>
        </w:tc>
        <w:tc>
          <w:tcPr>
            <w:tcW w:w="1078" w:type="pct"/>
            <w:shd w:val="clear" w:color="auto" w:fill="auto"/>
            <w:noWrap/>
            <w:vAlign w:val="bottom"/>
            <w:hideMark/>
          </w:tcPr>
          <w:p w14:paraId="40E005CF" w14:textId="77777777" w:rsidR="00D8706A" w:rsidRPr="009D08D2" w:rsidRDefault="00D8706A" w:rsidP="00771987">
            <w:pPr>
              <w:pStyle w:val="Tabletext"/>
              <w:keepNext/>
              <w:keepLines/>
              <w:spacing w:before="20" w:after="20"/>
              <w:jc w:val="center"/>
            </w:pPr>
            <w:r w:rsidRPr="009D08D2">
              <w:t>10.3</w:t>
            </w:r>
          </w:p>
        </w:tc>
      </w:tr>
      <w:tr w:rsidR="00D8706A" w:rsidRPr="00760E1E" w14:paraId="3894018B" w14:textId="77777777" w:rsidTr="00771987">
        <w:trPr>
          <w:cantSplit/>
          <w:jc w:val="center"/>
        </w:trPr>
        <w:tc>
          <w:tcPr>
            <w:tcW w:w="2068" w:type="pct"/>
            <w:shd w:val="clear" w:color="auto" w:fill="auto"/>
            <w:noWrap/>
            <w:vAlign w:val="bottom"/>
            <w:hideMark/>
          </w:tcPr>
          <w:p w14:paraId="0CCCB460" w14:textId="77777777" w:rsidR="00D8706A" w:rsidRPr="009D08D2" w:rsidRDefault="00D8706A" w:rsidP="00771987">
            <w:pPr>
              <w:pStyle w:val="Tabletext"/>
              <w:keepNext/>
              <w:keepLines/>
              <w:spacing w:before="20" w:after="20"/>
              <w:jc w:val="center"/>
            </w:pPr>
            <w:r w:rsidRPr="009D08D2">
              <w:t>80</w:t>
            </w:r>
          </w:p>
        </w:tc>
        <w:tc>
          <w:tcPr>
            <w:tcW w:w="1855" w:type="pct"/>
            <w:shd w:val="clear" w:color="auto" w:fill="auto"/>
            <w:noWrap/>
            <w:vAlign w:val="bottom"/>
            <w:hideMark/>
          </w:tcPr>
          <w:p w14:paraId="243083F2" w14:textId="77777777" w:rsidR="00D8706A" w:rsidRPr="009D08D2" w:rsidRDefault="00D8706A" w:rsidP="00771987">
            <w:pPr>
              <w:pStyle w:val="Tabletext"/>
              <w:keepNext/>
              <w:keepLines/>
              <w:spacing w:before="20" w:after="20"/>
              <w:jc w:val="center"/>
            </w:pPr>
            <w:r w:rsidRPr="009D08D2">
              <w:t>−0.3</w:t>
            </w:r>
          </w:p>
        </w:tc>
        <w:tc>
          <w:tcPr>
            <w:tcW w:w="1078" w:type="pct"/>
            <w:shd w:val="clear" w:color="auto" w:fill="auto"/>
            <w:noWrap/>
            <w:vAlign w:val="bottom"/>
            <w:hideMark/>
          </w:tcPr>
          <w:p w14:paraId="74428FD0" w14:textId="77777777" w:rsidR="00D8706A" w:rsidRPr="009D08D2" w:rsidRDefault="00D8706A" w:rsidP="00771987">
            <w:pPr>
              <w:pStyle w:val="Tabletext"/>
              <w:keepNext/>
              <w:keepLines/>
              <w:spacing w:before="20" w:after="20"/>
              <w:jc w:val="center"/>
            </w:pPr>
            <w:r w:rsidRPr="009D08D2">
              <w:t>10.1</w:t>
            </w:r>
          </w:p>
        </w:tc>
      </w:tr>
      <w:tr w:rsidR="00D8706A" w:rsidRPr="00760E1E" w14:paraId="6E667F01" w14:textId="77777777" w:rsidTr="00771987">
        <w:trPr>
          <w:cantSplit/>
          <w:jc w:val="center"/>
        </w:trPr>
        <w:tc>
          <w:tcPr>
            <w:tcW w:w="2068" w:type="pct"/>
            <w:shd w:val="clear" w:color="auto" w:fill="auto"/>
            <w:noWrap/>
            <w:vAlign w:val="bottom"/>
            <w:hideMark/>
          </w:tcPr>
          <w:p w14:paraId="210C0964" w14:textId="77777777" w:rsidR="00D8706A" w:rsidRPr="009D08D2" w:rsidRDefault="00D8706A" w:rsidP="00771987">
            <w:pPr>
              <w:pStyle w:val="Tabletext"/>
              <w:keepNext/>
              <w:keepLines/>
              <w:spacing w:before="20" w:after="20"/>
              <w:jc w:val="center"/>
            </w:pPr>
            <w:r w:rsidRPr="009D08D2">
              <w:t>90</w:t>
            </w:r>
          </w:p>
        </w:tc>
        <w:tc>
          <w:tcPr>
            <w:tcW w:w="1855" w:type="pct"/>
            <w:shd w:val="clear" w:color="auto" w:fill="auto"/>
            <w:noWrap/>
            <w:vAlign w:val="bottom"/>
            <w:hideMark/>
          </w:tcPr>
          <w:p w14:paraId="65D0F746" w14:textId="77777777" w:rsidR="00D8706A" w:rsidRPr="009D08D2" w:rsidRDefault="00D8706A" w:rsidP="00771987">
            <w:pPr>
              <w:pStyle w:val="Tabletext"/>
              <w:keepNext/>
              <w:keepLines/>
              <w:spacing w:before="20" w:after="20"/>
              <w:jc w:val="center"/>
            </w:pPr>
            <w:r w:rsidRPr="009D08D2">
              <w:t>−0.1</w:t>
            </w:r>
          </w:p>
        </w:tc>
        <w:tc>
          <w:tcPr>
            <w:tcW w:w="1078" w:type="pct"/>
            <w:shd w:val="clear" w:color="auto" w:fill="auto"/>
            <w:noWrap/>
            <w:vAlign w:val="bottom"/>
            <w:hideMark/>
          </w:tcPr>
          <w:p w14:paraId="1CAB303E" w14:textId="77777777" w:rsidR="00D8706A" w:rsidRPr="009D08D2" w:rsidRDefault="00D8706A" w:rsidP="00771987">
            <w:pPr>
              <w:pStyle w:val="Tabletext"/>
              <w:keepNext/>
              <w:keepLines/>
              <w:spacing w:before="20" w:after="20"/>
              <w:jc w:val="center"/>
            </w:pPr>
            <w:r w:rsidRPr="009D08D2">
              <w:t>10.1</w:t>
            </w:r>
          </w:p>
        </w:tc>
      </w:tr>
    </w:tbl>
    <w:p w14:paraId="6D234A50" w14:textId="77777777" w:rsidR="00D8706A" w:rsidRPr="009D08D2" w:rsidRDefault="00D8706A" w:rsidP="00D8706A">
      <w:pPr>
        <w:pStyle w:val="Tablefin"/>
        <w:rPr>
          <w:highlight w:val="lightGray"/>
        </w:rPr>
      </w:pPr>
    </w:p>
    <w:p w14:paraId="7DE6D020" w14:textId="77777777" w:rsidR="00D8706A" w:rsidRPr="009D08D2" w:rsidRDefault="00D8706A" w:rsidP="00D8706A">
      <w:pPr>
        <w:pStyle w:val="TableNo"/>
      </w:pPr>
      <w:r w:rsidRPr="00556E19">
        <w:lastRenderedPageBreak/>
        <w:t>TABLE</w:t>
      </w:r>
      <w:r w:rsidRPr="009D08D2">
        <w:t xml:space="preserve"> 32</w:t>
      </w:r>
    </w:p>
    <w:p w14:paraId="1ACB5F94" w14:textId="77777777" w:rsidR="00D8706A" w:rsidRPr="00556E19" w:rsidRDefault="00D8706A" w:rsidP="00D8706A">
      <w:pPr>
        <w:pStyle w:val="Tabletitle"/>
      </w:pPr>
      <w:r w:rsidRPr="00556E19">
        <w:t xml:space="preserve">Mobile station antenna gain and </w:t>
      </w:r>
      <w:proofErr w:type="spellStart"/>
      <w:r w:rsidRPr="00556E19">
        <w:t>e.i.r.p</w:t>
      </w:r>
      <w:proofErr w:type="spellEnd"/>
      <w:r w:rsidRPr="00556E19">
        <w:t xml:space="preserve"> versus elevation angle</w:t>
      </w:r>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613"/>
        <w:gridCol w:w="1447"/>
        <w:gridCol w:w="840"/>
      </w:tblGrid>
      <w:tr w:rsidR="00D8706A" w:rsidRPr="00760E1E" w14:paraId="6582F36D" w14:textId="77777777" w:rsidTr="00771987">
        <w:trPr>
          <w:trHeight w:val="300"/>
          <w:jc w:val="center"/>
        </w:trPr>
        <w:tc>
          <w:tcPr>
            <w:tcW w:w="2068" w:type="pct"/>
            <w:shd w:val="clear" w:color="auto" w:fill="auto"/>
            <w:noWrap/>
            <w:vAlign w:val="bottom"/>
            <w:hideMark/>
          </w:tcPr>
          <w:p w14:paraId="071E5F4D" w14:textId="77777777" w:rsidR="00D8706A" w:rsidRPr="009D08D2" w:rsidRDefault="00D8706A" w:rsidP="00771987">
            <w:pPr>
              <w:pStyle w:val="Tablehead"/>
              <w:keepLines/>
            </w:pPr>
            <w:r w:rsidRPr="009D08D2">
              <w:t>Elevation angle</w:t>
            </w:r>
          </w:p>
        </w:tc>
        <w:tc>
          <w:tcPr>
            <w:tcW w:w="1855" w:type="pct"/>
            <w:shd w:val="clear" w:color="auto" w:fill="auto"/>
            <w:noWrap/>
            <w:vAlign w:val="bottom"/>
            <w:hideMark/>
          </w:tcPr>
          <w:p w14:paraId="333AB8BB" w14:textId="77777777" w:rsidR="00D8706A" w:rsidRPr="009D08D2" w:rsidRDefault="00D8706A" w:rsidP="00771987">
            <w:pPr>
              <w:pStyle w:val="Tablehead"/>
              <w:keepLines/>
            </w:pPr>
            <w:r w:rsidRPr="009D08D2">
              <w:t>Antenna gain</w:t>
            </w:r>
          </w:p>
        </w:tc>
        <w:tc>
          <w:tcPr>
            <w:tcW w:w="1078" w:type="pct"/>
            <w:shd w:val="clear" w:color="auto" w:fill="auto"/>
            <w:noWrap/>
            <w:vAlign w:val="bottom"/>
            <w:hideMark/>
          </w:tcPr>
          <w:p w14:paraId="6ECDBAC4" w14:textId="77777777" w:rsidR="00D8706A" w:rsidRPr="009D08D2" w:rsidRDefault="00D8706A" w:rsidP="00771987">
            <w:pPr>
              <w:pStyle w:val="Tablehead"/>
              <w:keepLines/>
            </w:pPr>
            <w:proofErr w:type="spellStart"/>
            <w:r w:rsidRPr="009D08D2">
              <w:t>e.i.r.p</w:t>
            </w:r>
            <w:proofErr w:type="spellEnd"/>
            <w:r w:rsidRPr="009D08D2">
              <w:t>.</w:t>
            </w:r>
          </w:p>
        </w:tc>
      </w:tr>
      <w:tr w:rsidR="00D8706A" w:rsidRPr="00760E1E" w14:paraId="09F153CB" w14:textId="77777777" w:rsidTr="00771987">
        <w:trPr>
          <w:trHeight w:val="300"/>
          <w:jc w:val="center"/>
        </w:trPr>
        <w:tc>
          <w:tcPr>
            <w:tcW w:w="2068" w:type="pct"/>
            <w:shd w:val="clear" w:color="auto" w:fill="auto"/>
            <w:noWrap/>
            <w:vAlign w:val="bottom"/>
            <w:hideMark/>
          </w:tcPr>
          <w:p w14:paraId="6BC1911C" w14:textId="77777777" w:rsidR="00D8706A" w:rsidRPr="009D08D2" w:rsidRDefault="00D8706A" w:rsidP="00771987">
            <w:pPr>
              <w:pStyle w:val="Tabletext"/>
              <w:keepNext/>
              <w:keepLines/>
              <w:jc w:val="center"/>
            </w:pPr>
            <w:r w:rsidRPr="009D08D2">
              <w:t>degrees</w:t>
            </w:r>
          </w:p>
        </w:tc>
        <w:tc>
          <w:tcPr>
            <w:tcW w:w="1855" w:type="pct"/>
            <w:shd w:val="clear" w:color="auto" w:fill="auto"/>
            <w:noWrap/>
            <w:vAlign w:val="bottom"/>
            <w:hideMark/>
          </w:tcPr>
          <w:p w14:paraId="7BE8CA51" w14:textId="77777777" w:rsidR="00D8706A" w:rsidRPr="009D08D2" w:rsidRDefault="00D8706A" w:rsidP="00771987">
            <w:pPr>
              <w:pStyle w:val="Tabletext"/>
              <w:keepNext/>
              <w:keepLines/>
              <w:jc w:val="center"/>
            </w:pPr>
            <w:proofErr w:type="spellStart"/>
            <w:r w:rsidRPr="009D08D2">
              <w:t>dBi</w:t>
            </w:r>
            <w:proofErr w:type="spellEnd"/>
          </w:p>
        </w:tc>
        <w:tc>
          <w:tcPr>
            <w:tcW w:w="1078" w:type="pct"/>
            <w:shd w:val="clear" w:color="auto" w:fill="auto"/>
            <w:noWrap/>
            <w:vAlign w:val="bottom"/>
            <w:hideMark/>
          </w:tcPr>
          <w:p w14:paraId="2CA67C0A" w14:textId="77777777" w:rsidR="00D8706A" w:rsidRPr="009D08D2" w:rsidRDefault="00D8706A" w:rsidP="00771987">
            <w:pPr>
              <w:pStyle w:val="Tabletext"/>
              <w:keepNext/>
              <w:keepLines/>
              <w:jc w:val="center"/>
            </w:pPr>
            <w:proofErr w:type="spellStart"/>
            <w:r w:rsidRPr="009D08D2">
              <w:t>dBW</w:t>
            </w:r>
            <w:proofErr w:type="spellEnd"/>
          </w:p>
        </w:tc>
      </w:tr>
      <w:tr w:rsidR="00D8706A" w:rsidRPr="00760E1E" w14:paraId="05954A67" w14:textId="77777777" w:rsidTr="00771987">
        <w:trPr>
          <w:trHeight w:val="300"/>
          <w:jc w:val="center"/>
        </w:trPr>
        <w:tc>
          <w:tcPr>
            <w:tcW w:w="2068" w:type="pct"/>
            <w:shd w:val="clear" w:color="auto" w:fill="auto"/>
            <w:noWrap/>
            <w:vAlign w:val="bottom"/>
            <w:hideMark/>
          </w:tcPr>
          <w:p w14:paraId="0A284327" w14:textId="77777777" w:rsidR="00D8706A" w:rsidRPr="009D08D2" w:rsidRDefault="00D8706A" w:rsidP="00771987">
            <w:pPr>
              <w:pStyle w:val="Tabletext"/>
              <w:keepNext/>
              <w:keepLines/>
              <w:jc w:val="center"/>
            </w:pPr>
            <w:r w:rsidRPr="009D08D2">
              <w:t>0</w:t>
            </w:r>
          </w:p>
        </w:tc>
        <w:tc>
          <w:tcPr>
            <w:tcW w:w="1855" w:type="pct"/>
            <w:shd w:val="clear" w:color="auto" w:fill="auto"/>
            <w:noWrap/>
            <w:vAlign w:val="bottom"/>
            <w:hideMark/>
          </w:tcPr>
          <w:p w14:paraId="45A4EFAE" w14:textId="77777777" w:rsidR="00D8706A" w:rsidRPr="009D08D2" w:rsidRDefault="00D8706A" w:rsidP="00771987">
            <w:pPr>
              <w:pStyle w:val="Tabletext"/>
              <w:keepNext/>
              <w:keepLines/>
              <w:jc w:val="center"/>
            </w:pPr>
            <w:r w:rsidRPr="009D08D2">
              <w:t>2.2</w:t>
            </w:r>
          </w:p>
        </w:tc>
        <w:tc>
          <w:tcPr>
            <w:tcW w:w="1078" w:type="pct"/>
            <w:shd w:val="clear" w:color="auto" w:fill="auto"/>
            <w:noWrap/>
            <w:vAlign w:val="bottom"/>
            <w:hideMark/>
          </w:tcPr>
          <w:p w14:paraId="638BCF1C" w14:textId="77777777" w:rsidR="00D8706A" w:rsidRPr="009D08D2" w:rsidRDefault="00D8706A" w:rsidP="00771987">
            <w:pPr>
              <w:pStyle w:val="Tabletext"/>
              <w:keepNext/>
              <w:keepLines/>
              <w:jc w:val="center"/>
            </w:pPr>
            <w:r w:rsidRPr="009D08D2">
              <w:t>18.2</w:t>
            </w:r>
          </w:p>
        </w:tc>
      </w:tr>
      <w:tr w:rsidR="00D8706A" w:rsidRPr="00760E1E" w14:paraId="54E6D53C" w14:textId="77777777" w:rsidTr="00771987">
        <w:trPr>
          <w:trHeight w:val="300"/>
          <w:jc w:val="center"/>
        </w:trPr>
        <w:tc>
          <w:tcPr>
            <w:tcW w:w="2068" w:type="pct"/>
            <w:shd w:val="clear" w:color="auto" w:fill="auto"/>
            <w:noWrap/>
            <w:vAlign w:val="bottom"/>
            <w:hideMark/>
          </w:tcPr>
          <w:p w14:paraId="4B54141B" w14:textId="77777777" w:rsidR="00D8706A" w:rsidRPr="009D08D2" w:rsidRDefault="00D8706A" w:rsidP="00771987">
            <w:pPr>
              <w:pStyle w:val="Tabletext"/>
              <w:keepNext/>
              <w:keepLines/>
              <w:jc w:val="center"/>
            </w:pPr>
            <w:r w:rsidRPr="009D08D2">
              <w:t>10</w:t>
            </w:r>
          </w:p>
        </w:tc>
        <w:tc>
          <w:tcPr>
            <w:tcW w:w="1855" w:type="pct"/>
            <w:shd w:val="clear" w:color="auto" w:fill="auto"/>
            <w:noWrap/>
            <w:vAlign w:val="bottom"/>
            <w:hideMark/>
          </w:tcPr>
          <w:p w14:paraId="73941C9B" w14:textId="77777777" w:rsidR="00D8706A" w:rsidRPr="009D08D2" w:rsidRDefault="00D8706A" w:rsidP="00771987">
            <w:pPr>
              <w:pStyle w:val="Tabletext"/>
              <w:keepNext/>
              <w:keepLines/>
              <w:jc w:val="center"/>
            </w:pPr>
            <w:r w:rsidRPr="009D08D2">
              <w:t>1.9</w:t>
            </w:r>
          </w:p>
        </w:tc>
        <w:tc>
          <w:tcPr>
            <w:tcW w:w="1078" w:type="pct"/>
            <w:shd w:val="clear" w:color="auto" w:fill="auto"/>
            <w:noWrap/>
            <w:vAlign w:val="bottom"/>
            <w:hideMark/>
          </w:tcPr>
          <w:p w14:paraId="141A6D7B" w14:textId="77777777" w:rsidR="00D8706A" w:rsidRPr="009D08D2" w:rsidRDefault="00D8706A" w:rsidP="00771987">
            <w:pPr>
              <w:pStyle w:val="Tabletext"/>
              <w:keepNext/>
              <w:keepLines/>
              <w:jc w:val="center"/>
            </w:pPr>
            <w:r w:rsidRPr="009D08D2">
              <w:t>17.9</w:t>
            </w:r>
          </w:p>
        </w:tc>
      </w:tr>
      <w:tr w:rsidR="00D8706A" w:rsidRPr="00760E1E" w14:paraId="1A455E95" w14:textId="77777777" w:rsidTr="00771987">
        <w:trPr>
          <w:trHeight w:val="300"/>
          <w:jc w:val="center"/>
        </w:trPr>
        <w:tc>
          <w:tcPr>
            <w:tcW w:w="2068" w:type="pct"/>
            <w:shd w:val="clear" w:color="auto" w:fill="auto"/>
            <w:noWrap/>
            <w:vAlign w:val="bottom"/>
            <w:hideMark/>
          </w:tcPr>
          <w:p w14:paraId="368F3890" w14:textId="77777777" w:rsidR="00D8706A" w:rsidRPr="009D08D2" w:rsidRDefault="00D8706A" w:rsidP="00771987">
            <w:pPr>
              <w:pStyle w:val="Tabletext"/>
              <w:keepNext/>
              <w:keepLines/>
              <w:jc w:val="center"/>
            </w:pPr>
            <w:r w:rsidRPr="009D08D2">
              <w:t>20</w:t>
            </w:r>
          </w:p>
        </w:tc>
        <w:tc>
          <w:tcPr>
            <w:tcW w:w="1855" w:type="pct"/>
            <w:shd w:val="clear" w:color="auto" w:fill="auto"/>
            <w:noWrap/>
            <w:vAlign w:val="bottom"/>
            <w:hideMark/>
          </w:tcPr>
          <w:p w14:paraId="2F79B704" w14:textId="77777777" w:rsidR="00D8706A" w:rsidRPr="009D08D2" w:rsidRDefault="00D8706A" w:rsidP="00771987">
            <w:pPr>
              <w:pStyle w:val="Tabletext"/>
              <w:keepNext/>
              <w:keepLines/>
              <w:jc w:val="center"/>
            </w:pPr>
            <w:r w:rsidRPr="009D08D2">
              <w:t>1.0</w:t>
            </w:r>
          </w:p>
        </w:tc>
        <w:tc>
          <w:tcPr>
            <w:tcW w:w="1078" w:type="pct"/>
            <w:shd w:val="clear" w:color="auto" w:fill="auto"/>
            <w:noWrap/>
            <w:vAlign w:val="bottom"/>
            <w:hideMark/>
          </w:tcPr>
          <w:p w14:paraId="6B6EF1F6" w14:textId="77777777" w:rsidR="00D8706A" w:rsidRPr="009D08D2" w:rsidRDefault="00D8706A" w:rsidP="00771987">
            <w:pPr>
              <w:pStyle w:val="Tabletext"/>
              <w:keepNext/>
              <w:keepLines/>
              <w:jc w:val="center"/>
            </w:pPr>
            <w:r w:rsidRPr="009D08D2">
              <w:t>17.0</w:t>
            </w:r>
          </w:p>
        </w:tc>
      </w:tr>
      <w:tr w:rsidR="00D8706A" w:rsidRPr="00760E1E" w14:paraId="2AEC82CD" w14:textId="77777777" w:rsidTr="00771987">
        <w:trPr>
          <w:trHeight w:val="300"/>
          <w:jc w:val="center"/>
        </w:trPr>
        <w:tc>
          <w:tcPr>
            <w:tcW w:w="2068" w:type="pct"/>
            <w:shd w:val="clear" w:color="auto" w:fill="auto"/>
            <w:noWrap/>
            <w:vAlign w:val="bottom"/>
            <w:hideMark/>
          </w:tcPr>
          <w:p w14:paraId="724A497A" w14:textId="77777777" w:rsidR="00D8706A" w:rsidRPr="009D08D2" w:rsidRDefault="00D8706A" w:rsidP="00771987">
            <w:pPr>
              <w:pStyle w:val="Tabletext"/>
              <w:keepNext/>
              <w:keepLines/>
              <w:jc w:val="center"/>
            </w:pPr>
            <w:r w:rsidRPr="009D08D2">
              <w:t>30</w:t>
            </w:r>
          </w:p>
        </w:tc>
        <w:tc>
          <w:tcPr>
            <w:tcW w:w="1855" w:type="pct"/>
            <w:shd w:val="clear" w:color="auto" w:fill="auto"/>
            <w:noWrap/>
            <w:vAlign w:val="bottom"/>
            <w:hideMark/>
          </w:tcPr>
          <w:p w14:paraId="26F1B4E0" w14:textId="77777777" w:rsidR="00D8706A" w:rsidRPr="009D08D2" w:rsidRDefault="00D8706A" w:rsidP="00771987">
            <w:pPr>
              <w:pStyle w:val="Tabletext"/>
              <w:keepNext/>
              <w:keepLines/>
              <w:jc w:val="center"/>
            </w:pPr>
            <w:r w:rsidRPr="009D08D2">
              <w:t>−0.0</w:t>
            </w:r>
          </w:p>
        </w:tc>
        <w:tc>
          <w:tcPr>
            <w:tcW w:w="1078" w:type="pct"/>
            <w:shd w:val="clear" w:color="auto" w:fill="auto"/>
            <w:noWrap/>
            <w:vAlign w:val="bottom"/>
            <w:hideMark/>
          </w:tcPr>
          <w:p w14:paraId="21B4AA0D" w14:textId="77777777" w:rsidR="00D8706A" w:rsidRPr="009D08D2" w:rsidRDefault="00D8706A" w:rsidP="00771987">
            <w:pPr>
              <w:pStyle w:val="Tabletext"/>
              <w:keepNext/>
              <w:keepLines/>
              <w:jc w:val="center"/>
            </w:pPr>
            <w:r w:rsidRPr="009D08D2">
              <w:t>15.6</w:t>
            </w:r>
          </w:p>
        </w:tc>
      </w:tr>
      <w:tr w:rsidR="00D8706A" w:rsidRPr="00760E1E" w14:paraId="622C8D54" w14:textId="77777777" w:rsidTr="00771987">
        <w:trPr>
          <w:trHeight w:val="300"/>
          <w:jc w:val="center"/>
        </w:trPr>
        <w:tc>
          <w:tcPr>
            <w:tcW w:w="2068" w:type="pct"/>
            <w:shd w:val="clear" w:color="auto" w:fill="auto"/>
            <w:noWrap/>
            <w:vAlign w:val="bottom"/>
            <w:hideMark/>
          </w:tcPr>
          <w:p w14:paraId="4E62B04A" w14:textId="77777777" w:rsidR="00D8706A" w:rsidRPr="009D08D2" w:rsidRDefault="00D8706A" w:rsidP="00771987">
            <w:pPr>
              <w:pStyle w:val="Tabletext"/>
              <w:keepNext/>
              <w:keepLines/>
              <w:jc w:val="center"/>
            </w:pPr>
            <w:r w:rsidRPr="009D08D2">
              <w:t>40</w:t>
            </w:r>
          </w:p>
        </w:tc>
        <w:tc>
          <w:tcPr>
            <w:tcW w:w="1855" w:type="pct"/>
            <w:shd w:val="clear" w:color="auto" w:fill="auto"/>
            <w:noWrap/>
            <w:vAlign w:val="bottom"/>
            <w:hideMark/>
          </w:tcPr>
          <w:p w14:paraId="3B11DB1A" w14:textId="77777777" w:rsidR="00D8706A" w:rsidRPr="009D08D2" w:rsidRDefault="00D8706A" w:rsidP="00771987">
            <w:pPr>
              <w:pStyle w:val="Tabletext"/>
              <w:keepNext/>
              <w:keepLines/>
              <w:jc w:val="center"/>
            </w:pPr>
            <w:r w:rsidRPr="009D08D2">
              <w:t>−0.6</w:t>
            </w:r>
          </w:p>
        </w:tc>
        <w:tc>
          <w:tcPr>
            <w:tcW w:w="1078" w:type="pct"/>
            <w:shd w:val="clear" w:color="auto" w:fill="auto"/>
            <w:noWrap/>
            <w:vAlign w:val="bottom"/>
            <w:hideMark/>
          </w:tcPr>
          <w:p w14:paraId="370F5494" w14:textId="77777777" w:rsidR="00D8706A" w:rsidRPr="009D08D2" w:rsidRDefault="00D8706A" w:rsidP="00771987">
            <w:pPr>
              <w:pStyle w:val="Tabletext"/>
              <w:keepNext/>
              <w:keepLines/>
              <w:jc w:val="center"/>
            </w:pPr>
            <w:r w:rsidRPr="009D08D2">
              <w:t>13.7</w:t>
            </w:r>
          </w:p>
        </w:tc>
      </w:tr>
      <w:tr w:rsidR="00D8706A" w:rsidRPr="00760E1E" w14:paraId="1430FEBB" w14:textId="77777777" w:rsidTr="00771987">
        <w:trPr>
          <w:trHeight w:val="300"/>
          <w:jc w:val="center"/>
        </w:trPr>
        <w:tc>
          <w:tcPr>
            <w:tcW w:w="2068" w:type="pct"/>
            <w:shd w:val="clear" w:color="auto" w:fill="auto"/>
            <w:noWrap/>
            <w:vAlign w:val="bottom"/>
            <w:hideMark/>
          </w:tcPr>
          <w:p w14:paraId="6236A801" w14:textId="77777777" w:rsidR="00D8706A" w:rsidRPr="009D08D2" w:rsidRDefault="00D8706A" w:rsidP="00771987">
            <w:pPr>
              <w:pStyle w:val="Tabletext"/>
              <w:keepNext/>
              <w:keepLines/>
              <w:jc w:val="center"/>
            </w:pPr>
            <w:r w:rsidRPr="009D08D2">
              <w:t>50</w:t>
            </w:r>
          </w:p>
        </w:tc>
        <w:tc>
          <w:tcPr>
            <w:tcW w:w="1855" w:type="pct"/>
            <w:shd w:val="clear" w:color="auto" w:fill="auto"/>
            <w:noWrap/>
            <w:vAlign w:val="bottom"/>
            <w:hideMark/>
          </w:tcPr>
          <w:p w14:paraId="65D81C0E" w14:textId="77777777" w:rsidR="00D8706A" w:rsidRPr="009D08D2" w:rsidRDefault="00D8706A" w:rsidP="00771987">
            <w:pPr>
              <w:pStyle w:val="Tabletext"/>
              <w:keepNext/>
              <w:keepLines/>
              <w:jc w:val="center"/>
            </w:pPr>
            <w:r w:rsidRPr="009D08D2">
              <w:t>−0.7</w:t>
            </w:r>
          </w:p>
        </w:tc>
        <w:tc>
          <w:tcPr>
            <w:tcW w:w="1078" w:type="pct"/>
            <w:shd w:val="clear" w:color="auto" w:fill="auto"/>
            <w:noWrap/>
            <w:vAlign w:val="bottom"/>
            <w:hideMark/>
          </w:tcPr>
          <w:p w14:paraId="2EB9424B" w14:textId="77777777" w:rsidR="00D8706A" w:rsidRPr="009D08D2" w:rsidRDefault="00D8706A" w:rsidP="00771987">
            <w:pPr>
              <w:pStyle w:val="Tabletext"/>
              <w:keepNext/>
              <w:keepLines/>
              <w:jc w:val="center"/>
            </w:pPr>
            <w:r w:rsidRPr="009D08D2">
              <w:t>11.2</w:t>
            </w:r>
          </w:p>
        </w:tc>
      </w:tr>
      <w:tr w:rsidR="00D8706A" w:rsidRPr="00760E1E" w14:paraId="4014FE41" w14:textId="77777777" w:rsidTr="00771987">
        <w:trPr>
          <w:trHeight w:val="300"/>
          <w:jc w:val="center"/>
        </w:trPr>
        <w:tc>
          <w:tcPr>
            <w:tcW w:w="2068" w:type="pct"/>
            <w:shd w:val="clear" w:color="auto" w:fill="auto"/>
            <w:noWrap/>
            <w:vAlign w:val="bottom"/>
            <w:hideMark/>
          </w:tcPr>
          <w:p w14:paraId="36A90A5A" w14:textId="77777777" w:rsidR="00D8706A" w:rsidRPr="009D08D2" w:rsidRDefault="00D8706A" w:rsidP="00771987">
            <w:pPr>
              <w:pStyle w:val="Tabletext"/>
              <w:keepNext/>
              <w:keepLines/>
              <w:jc w:val="center"/>
            </w:pPr>
            <w:r w:rsidRPr="009D08D2">
              <w:t>60</w:t>
            </w:r>
          </w:p>
        </w:tc>
        <w:tc>
          <w:tcPr>
            <w:tcW w:w="1855" w:type="pct"/>
            <w:shd w:val="clear" w:color="auto" w:fill="auto"/>
            <w:noWrap/>
            <w:vAlign w:val="bottom"/>
            <w:hideMark/>
          </w:tcPr>
          <w:p w14:paraId="0DFEDDF0" w14:textId="77777777" w:rsidR="00D8706A" w:rsidRPr="009D08D2" w:rsidRDefault="00D8706A" w:rsidP="00771987">
            <w:pPr>
              <w:pStyle w:val="Tabletext"/>
              <w:keepNext/>
              <w:keepLines/>
              <w:jc w:val="center"/>
            </w:pPr>
            <w:r w:rsidRPr="009D08D2">
              <w:t>−0.2</w:t>
            </w:r>
          </w:p>
        </w:tc>
        <w:tc>
          <w:tcPr>
            <w:tcW w:w="1078" w:type="pct"/>
            <w:shd w:val="clear" w:color="auto" w:fill="auto"/>
            <w:noWrap/>
            <w:vAlign w:val="bottom"/>
            <w:hideMark/>
          </w:tcPr>
          <w:p w14:paraId="0594FF5B" w14:textId="77777777" w:rsidR="00D8706A" w:rsidRPr="009D08D2" w:rsidRDefault="00D8706A" w:rsidP="00771987">
            <w:pPr>
              <w:pStyle w:val="Tabletext"/>
              <w:keepNext/>
              <w:keepLines/>
              <w:jc w:val="center"/>
            </w:pPr>
            <w:r w:rsidRPr="009D08D2">
              <w:t>8.1</w:t>
            </w:r>
          </w:p>
        </w:tc>
      </w:tr>
      <w:tr w:rsidR="00D8706A" w:rsidRPr="00760E1E" w14:paraId="510F324B" w14:textId="77777777" w:rsidTr="00771987">
        <w:trPr>
          <w:trHeight w:val="300"/>
          <w:jc w:val="center"/>
        </w:trPr>
        <w:tc>
          <w:tcPr>
            <w:tcW w:w="2068" w:type="pct"/>
            <w:shd w:val="clear" w:color="auto" w:fill="auto"/>
            <w:noWrap/>
            <w:vAlign w:val="bottom"/>
            <w:hideMark/>
          </w:tcPr>
          <w:p w14:paraId="006AE64C" w14:textId="77777777" w:rsidR="00D8706A" w:rsidRPr="009D08D2" w:rsidRDefault="00D8706A" w:rsidP="00771987">
            <w:pPr>
              <w:pStyle w:val="Tabletext"/>
              <w:keepNext/>
              <w:keepLines/>
              <w:jc w:val="center"/>
            </w:pPr>
            <w:r w:rsidRPr="009D08D2">
              <w:t>70</w:t>
            </w:r>
          </w:p>
        </w:tc>
        <w:tc>
          <w:tcPr>
            <w:tcW w:w="1855" w:type="pct"/>
            <w:shd w:val="clear" w:color="auto" w:fill="auto"/>
            <w:noWrap/>
            <w:vAlign w:val="bottom"/>
            <w:hideMark/>
          </w:tcPr>
          <w:p w14:paraId="2011AD8E" w14:textId="77777777" w:rsidR="00D8706A" w:rsidRPr="009D08D2" w:rsidRDefault="00D8706A" w:rsidP="00771987">
            <w:pPr>
              <w:pStyle w:val="Tabletext"/>
              <w:keepNext/>
              <w:keepLines/>
              <w:jc w:val="center"/>
            </w:pPr>
            <w:r w:rsidRPr="009D08D2">
              <w:t>−012e</w:t>
            </w:r>
          </w:p>
        </w:tc>
        <w:tc>
          <w:tcPr>
            <w:tcW w:w="1078" w:type="pct"/>
            <w:shd w:val="clear" w:color="auto" w:fill="auto"/>
            <w:noWrap/>
            <w:vAlign w:val="bottom"/>
            <w:hideMark/>
          </w:tcPr>
          <w:p w14:paraId="613BE00D" w14:textId="77777777" w:rsidR="00D8706A" w:rsidRPr="009D08D2" w:rsidRDefault="00D8706A" w:rsidP="00771987">
            <w:pPr>
              <w:pStyle w:val="Tabletext"/>
              <w:keepNext/>
              <w:keepLines/>
              <w:jc w:val="center"/>
            </w:pPr>
            <w:r w:rsidRPr="009D08D2">
              <w:t>5.2</w:t>
            </w:r>
          </w:p>
        </w:tc>
      </w:tr>
      <w:tr w:rsidR="00D8706A" w:rsidRPr="00760E1E" w14:paraId="7C0FD3E2" w14:textId="77777777" w:rsidTr="00771987">
        <w:trPr>
          <w:trHeight w:val="300"/>
          <w:jc w:val="center"/>
        </w:trPr>
        <w:tc>
          <w:tcPr>
            <w:tcW w:w="2068" w:type="pct"/>
            <w:shd w:val="clear" w:color="auto" w:fill="auto"/>
            <w:noWrap/>
            <w:vAlign w:val="bottom"/>
            <w:hideMark/>
          </w:tcPr>
          <w:p w14:paraId="4F09480E" w14:textId="77777777" w:rsidR="00D8706A" w:rsidRPr="009D08D2" w:rsidRDefault="00D8706A" w:rsidP="00771987">
            <w:pPr>
              <w:pStyle w:val="Tabletext"/>
              <w:keepNext/>
              <w:keepLines/>
              <w:jc w:val="center"/>
            </w:pPr>
            <w:r w:rsidRPr="009D08D2">
              <w:t>80</w:t>
            </w:r>
          </w:p>
        </w:tc>
        <w:tc>
          <w:tcPr>
            <w:tcW w:w="1855" w:type="pct"/>
            <w:shd w:val="clear" w:color="auto" w:fill="auto"/>
            <w:noWrap/>
            <w:vAlign w:val="bottom"/>
            <w:hideMark/>
          </w:tcPr>
          <w:p w14:paraId="321E0EA3" w14:textId="77777777" w:rsidR="00D8706A" w:rsidRPr="009D08D2" w:rsidRDefault="00D8706A" w:rsidP="00771987">
            <w:pPr>
              <w:pStyle w:val="Tabletext"/>
              <w:keepNext/>
              <w:keepLines/>
              <w:jc w:val="center"/>
            </w:pPr>
            <w:r w:rsidRPr="009D08D2">
              <w:t>−022e</w:t>
            </w:r>
          </w:p>
        </w:tc>
        <w:tc>
          <w:tcPr>
            <w:tcW w:w="1078" w:type="pct"/>
            <w:shd w:val="clear" w:color="auto" w:fill="auto"/>
            <w:noWrap/>
            <w:vAlign w:val="bottom"/>
            <w:hideMark/>
          </w:tcPr>
          <w:p w14:paraId="46245CFB" w14:textId="77777777" w:rsidR="00D8706A" w:rsidRPr="009D08D2" w:rsidRDefault="00D8706A" w:rsidP="00771987">
            <w:pPr>
              <w:pStyle w:val="Tabletext"/>
              <w:keepNext/>
              <w:keepLines/>
              <w:jc w:val="center"/>
            </w:pPr>
            <w:r w:rsidRPr="009D08D2">
              <w:t>4.7</w:t>
            </w:r>
          </w:p>
        </w:tc>
      </w:tr>
      <w:tr w:rsidR="00D8706A" w:rsidRPr="00760E1E" w14:paraId="067A2036" w14:textId="77777777" w:rsidTr="00771987">
        <w:trPr>
          <w:trHeight w:val="300"/>
          <w:jc w:val="center"/>
        </w:trPr>
        <w:tc>
          <w:tcPr>
            <w:tcW w:w="2068" w:type="pct"/>
            <w:shd w:val="clear" w:color="auto" w:fill="auto"/>
            <w:noWrap/>
            <w:vAlign w:val="bottom"/>
            <w:hideMark/>
          </w:tcPr>
          <w:p w14:paraId="064088FB" w14:textId="77777777" w:rsidR="00D8706A" w:rsidRPr="009D08D2" w:rsidRDefault="00D8706A" w:rsidP="00771987">
            <w:pPr>
              <w:pStyle w:val="Tabletext"/>
              <w:keepNext/>
              <w:keepLines/>
              <w:jc w:val="center"/>
            </w:pPr>
            <w:r w:rsidRPr="009D08D2">
              <w:t>90</w:t>
            </w:r>
          </w:p>
        </w:tc>
        <w:tc>
          <w:tcPr>
            <w:tcW w:w="1855" w:type="pct"/>
            <w:shd w:val="clear" w:color="auto" w:fill="auto"/>
            <w:noWrap/>
            <w:vAlign w:val="bottom"/>
            <w:hideMark/>
          </w:tcPr>
          <w:p w14:paraId="74D3ACAB" w14:textId="77777777" w:rsidR="00D8706A" w:rsidRPr="009D08D2" w:rsidRDefault="00D8706A" w:rsidP="00771987">
            <w:pPr>
              <w:pStyle w:val="Tabletext"/>
              <w:keepNext/>
              <w:keepLines/>
              <w:jc w:val="center"/>
            </w:pPr>
            <w:r w:rsidRPr="009D08D2">
              <w:t>−072e</w:t>
            </w:r>
          </w:p>
        </w:tc>
        <w:tc>
          <w:tcPr>
            <w:tcW w:w="1078" w:type="pct"/>
            <w:shd w:val="clear" w:color="auto" w:fill="auto"/>
            <w:noWrap/>
            <w:vAlign w:val="bottom"/>
            <w:hideMark/>
          </w:tcPr>
          <w:p w14:paraId="779411C1" w14:textId="77777777" w:rsidR="00D8706A" w:rsidRPr="009D08D2" w:rsidRDefault="00D8706A" w:rsidP="00771987">
            <w:pPr>
              <w:pStyle w:val="Tabletext"/>
              <w:keepNext/>
              <w:keepLines/>
              <w:jc w:val="center"/>
            </w:pPr>
            <w:r w:rsidRPr="009D08D2">
              <w:t>4.4</w:t>
            </w:r>
          </w:p>
        </w:tc>
      </w:tr>
    </w:tbl>
    <w:p w14:paraId="5CC3DB02" w14:textId="77777777" w:rsidR="00D553BC" w:rsidRPr="009D08D2" w:rsidRDefault="00D553BC" w:rsidP="00D553BC">
      <w:pPr>
        <w:pStyle w:val="Heading3"/>
      </w:pPr>
      <w:r w:rsidRPr="009D08D2">
        <w:t>6.1.2.2.1.2</w:t>
      </w:r>
      <w:r w:rsidRPr="009D08D2">
        <w:tab/>
        <w:t>Link budget calculations for transmission from base station to mobile station</w:t>
      </w:r>
    </w:p>
    <w:p w14:paraId="60B5BFD4" w14:textId="77777777" w:rsidR="00427842" w:rsidRPr="002A5028" w:rsidRDefault="00427842" w:rsidP="00427842">
      <w:pPr>
        <w:spacing w:before="60"/>
        <w:rPr>
          <w:lang w:val="en-US"/>
        </w:rPr>
      </w:pPr>
      <w:r>
        <w:rPr>
          <w:lang w:val="en-US"/>
        </w:rPr>
        <w:t>(… no changes …)</w:t>
      </w:r>
    </w:p>
    <w:p w14:paraId="378D1BA1" w14:textId="77777777" w:rsidR="00D553BC" w:rsidRPr="009D08D2" w:rsidRDefault="00D553BC" w:rsidP="00D553BC">
      <w:pPr>
        <w:pStyle w:val="Heading3"/>
      </w:pPr>
      <w:r w:rsidRPr="009D08D2">
        <w:t>6.1.2.2.1.3</w:t>
      </w:r>
      <w:r w:rsidRPr="009D08D2">
        <w:tab/>
        <w:t>C/I analysis for the interference level from the VDE-SAT downlink into a base station</w:t>
      </w:r>
    </w:p>
    <w:p w14:paraId="3B69D3BE" w14:textId="77777777" w:rsidR="00427842" w:rsidRPr="002A5028" w:rsidRDefault="00427842" w:rsidP="00427842">
      <w:pPr>
        <w:spacing w:before="60"/>
        <w:rPr>
          <w:lang w:val="en-US"/>
        </w:rPr>
      </w:pPr>
      <w:r>
        <w:rPr>
          <w:lang w:val="en-US"/>
        </w:rPr>
        <w:t>(… no changes …)</w:t>
      </w:r>
    </w:p>
    <w:p w14:paraId="65ECFB36" w14:textId="77777777" w:rsidR="00D553BC" w:rsidRPr="009D08D2" w:rsidRDefault="00D553BC" w:rsidP="00D553BC">
      <w:pPr>
        <w:pStyle w:val="Heading3"/>
      </w:pPr>
      <w:r w:rsidRPr="009D08D2">
        <w:t>6.1.2.2.1.4</w:t>
      </w:r>
      <w:r w:rsidRPr="009D08D2">
        <w:tab/>
        <w:t>Conclusions</w:t>
      </w:r>
    </w:p>
    <w:p w14:paraId="4F6E22A1" w14:textId="77777777" w:rsidR="00D553BC" w:rsidRPr="009D08D2" w:rsidRDefault="00D553BC" w:rsidP="00D553BC">
      <w:r w:rsidRPr="009D08D2">
        <w:t xml:space="preserve">As shown in Table 36, the carrier to interference ratio (C/I) for the mobile station to base station link with interference from the VDE-SAT downlink will be between 28.1 dB and 40.2 </w:t>
      </w:r>
      <w:proofErr w:type="spellStart"/>
      <w:r w:rsidRPr="009D08D2">
        <w:t>dB.</w:t>
      </w:r>
      <w:proofErr w:type="spellEnd"/>
      <w:r w:rsidRPr="009D08D2">
        <w:t xml:space="preserve"> For the base station to mobile station link the C/I with interference from the VDE-SAT downlink will be between 33.1 and 38.0 dB, as shown in Table 37.</w:t>
      </w:r>
    </w:p>
    <w:p w14:paraId="072185ED" w14:textId="77777777" w:rsidR="00852E7C" w:rsidRDefault="00D553BC" w:rsidP="00852E7C">
      <w:pPr>
        <w:rPr>
          <w:ins w:id="117" w:author="Lars Løge" w:date="2018-09-05T14:50:00Z"/>
        </w:rPr>
      </w:pPr>
      <w:r w:rsidRPr="009D08D2">
        <w:t xml:space="preserve">Recommendation ITU-R M.1808, section 2.2 of Annex 1, provide SINAD ratio values of 12 dB to 20 dB for establishing degradation protection for land mobile systems. </w:t>
      </w:r>
      <w:del w:id="118" w:author="Lars Løge" w:date="2018-09-05T14:45:00Z">
        <w:r w:rsidR="00852E7C" w:rsidRPr="009D08D2" w:rsidDel="002071C5">
          <w:delText xml:space="preserve">These SINAD values correspond to C/I values of 6 dB to 10 dB. </w:delText>
        </w:r>
      </w:del>
      <w:ins w:id="119" w:author="Lars Løge" w:date="2018-09-05T14:45:00Z">
        <w:r w:rsidR="00852E7C">
          <w:t xml:space="preserve">The C/N required to </w:t>
        </w:r>
      </w:ins>
      <w:ins w:id="120" w:author="Lars Løge" w:date="2018-09-05T14:46:00Z">
        <w:r w:rsidR="00852E7C">
          <w:t>achieve</w:t>
        </w:r>
      </w:ins>
      <w:ins w:id="121" w:author="Lars Løge" w:date="2018-09-05T14:45:00Z">
        <w:r w:rsidR="00852E7C">
          <w:t xml:space="preserve"> these </w:t>
        </w:r>
      </w:ins>
      <w:ins w:id="122" w:author="Lars Løge" w:date="2018-09-05T14:47:00Z">
        <w:r w:rsidR="00852E7C">
          <w:t>SINAD ratio values can be derived from the FM improvement formulae, which calculates the audio S/N as a function of C/N in FM systems operating above the detection thre</w:t>
        </w:r>
      </w:ins>
      <w:ins w:id="123" w:author="Lars Løge" w:date="2018-09-05T14:49:00Z">
        <w:r w:rsidR="00852E7C">
          <w:t>s</w:t>
        </w:r>
      </w:ins>
      <w:ins w:id="124" w:author="Lars Løge" w:date="2018-09-05T14:47:00Z">
        <w:r w:rsidR="00852E7C">
          <w:t>hold</w:t>
        </w:r>
      </w:ins>
      <w:ins w:id="125" w:author="Lars Løge" w:date="2018-09-05T14:49:00Z">
        <w:r w:rsidR="00852E7C">
          <w:t xml:space="preserve">. The detection threshold can also be referred to as the </w:t>
        </w:r>
      </w:ins>
      <w:ins w:id="126" w:author="Lars Løge" w:date="2018-09-05T14:50:00Z">
        <w:r w:rsidR="00852E7C">
          <w:t>minimum</w:t>
        </w:r>
      </w:ins>
      <w:ins w:id="127" w:author="Lars Løge" w:date="2018-09-05T14:49:00Z">
        <w:r w:rsidR="00852E7C">
          <w:t xml:space="preserve"> </w:t>
        </w:r>
      </w:ins>
      <w:ins w:id="128" w:author="Lars Løge" w:date="2018-09-05T14:50:00Z">
        <w:r w:rsidR="00852E7C">
          <w:t>discernible</w:t>
        </w:r>
      </w:ins>
      <w:ins w:id="129" w:author="Lars Løge" w:date="2018-09-05T14:49:00Z">
        <w:r w:rsidR="00852E7C">
          <w:t xml:space="preserve"> signal level.</w:t>
        </w:r>
      </w:ins>
      <w:ins w:id="130" w:author="Lars Løge" w:date="2018-09-05T14:50:00Z">
        <w:r w:rsidR="00852E7C">
          <w:t xml:space="preserve"> The FM improvement formulae is as follows:</w:t>
        </w:r>
      </w:ins>
    </w:p>
    <w:p w14:paraId="2C1B94B7" w14:textId="77777777" w:rsidR="00852E7C" w:rsidRPr="001C77B6" w:rsidRDefault="00BB4A68" w:rsidP="00852E7C">
      <w:pPr>
        <w:rPr>
          <w:ins w:id="131" w:author="Lars Løge" w:date="2018-09-05T14:55:00Z"/>
        </w:rPr>
      </w:pPr>
      <m:oMathPara>
        <m:oMath>
          <m:sSub>
            <m:sSubPr>
              <m:ctrlPr>
                <w:ins w:id="132" w:author="Lars Løge" w:date="2018-09-05T14:51:00Z">
                  <w:rPr>
                    <w:rFonts w:ascii="Cambria Math" w:hAnsi="Cambria Math"/>
                    <w:i/>
                  </w:rPr>
                </w:ins>
              </m:ctrlPr>
            </m:sSubPr>
            <m:e>
              <m:d>
                <m:dPr>
                  <m:ctrlPr>
                    <w:ins w:id="133" w:author="Lars Løge" w:date="2018-09-05T14:51:00Z">
                      <w:rPr>
                        <w:rFonts w:ascii="Cambria Math" w:hAnsi="Cambria Math"/>
                        <w:i/>
                      </w:rPr>
                    </w:ins>
                  </m:ctrlPr>
                </m:dPr>
                <m:e>
                  <m:f>
                    <m:fPr>
                      <m:ctrlPr>
                        <w:ins w:id="134" w:author="Lars Løge" w:date="2018-09-05T14:51:00Z">
                          <w:rPr>
                            <w:rFonts w:ascii="Cambria Math" w:hAnsi="Cambria Math"/>
                            <w:i/>
                          </w:rPr>
                        </w:ins>
                      </m:ctrlPr>
                    </m:fPr>
                    <m:num>
                      <m:r>
                        <w:ins w:id="135" w:author="Lars Løge" w:date="2018-09-05T14:51:00Z">
                          <w:rPr>
                            <w:rFonts w:ascii="Cambria Math" w:hAnsi="Cambria Math"/>
                          </w:rPr>
                          <m:t>S</m:t>
                        </w:ins>
                      </m:r>
                    </m:num>
                    <m:den>
                      <m:r>
                        <w:ins w:id="136" w:author="Lars Løge" w:date="2018-09-05T14:51:00Z">
                          <w:rPr>
                            <w:rFonts w:ascii="Cambria Math" w:hAnsi="Cambria Math"/>
                          </w:rPr>
                          <m:t>N</m:t>
                        </w:ins>
                      </m:r>
                    </m:den>
                  </m:f>
                </m:e>
              </m:d>
            </m:e>
            <m:sub>
              <m:r>
                <w:ins w:id="137" w:author="Lars Løge" w:date="2018-09-05T14:51:00Z">
                  <w:rPr>
                    <w:rFonts w:ascii="Cambria Math" w:hAnsi="Cambria Math"/>
                  </w:rPr>
                  <m:t>FM</m:t>
                </w:ins>
              </m:r>
            </m:sub>
          </m:sSub>
          <m:r>
            <w:ins w:id="138" w:author="Lars Løge" w:date="2018-09-05T14:52:00Z">
              <w:rPr>
                <w:rFonts w:ascii="Cambria Math" w:hAnsi="Cambria Math"/>
              </w:rPr>
              <m:t>=</m:t>
            </w:ins>
          </m:r>
          <m:d>
            <m:dPr>
              <m:ctrlPr>
                <w:ins w:id="139" w:author="Lars Løge" w:date="2018-09-05T14:52:00Z">
                  <w:rPr>
                    <w:rFonts w:ascii="Cambria Math" w:hAnsi="Cambria Math"/>
                    <w:i/>
                  </w:rPr>
                </w:ins>
              </m:ctrlPr>
            </m:dPr>
            <m:e>
              <m:f>
                <m:fPr>
                  <m:ctrlPr>
                    <w:ins w:id="140" w:author="Lars Løge" w:date="2018-09-05T14:52:00Z">
                      <w:rPr>
                        <w:rFonts w:ascii="Cambria Math" w:hAnsi="Cambria Math"/>
                        <w:i/>
                      </w:rPr>
                    </w:ins>
                  </m:ctrlPr>
                </m:fPr>
                <m:num>
                  <m:r>
                    <w:ins w:id="141" w:author="Lars Løge" w:date="2018-09-05T14:52:00Z">
                      <w:rPr>
                        <w:rFonts w:ascii="Cambria Math" w:hAnsi="Cambria Math"/>
                      </w:rPr>
                      <m:t>C</m:t>
                    </w:ins>
                  </m:r>
                </m:num>
                <m:den>
                  <m:r>
                    <w:ins w:id="142" w:author="Lars Løge" w:date="2018-09-05T14:52:00Z">
                      <w:rPr>
                        <w:rFonts w:ascii="Cambria Math" w:hAnsi="Cambria Math"/>
                      </w:rPr>
                      <m:t>N</m:t>
                    </w:ins>
                  </m:r>
                </m:den>
              </m:f>
            </m:e>
          </m:d>
          <m:r>
            <w:ins w:id="143" w:author="Lars Løge" w:date="2018-09-05T15:00:00Z">
              <w:rPr>
                <w:rFonts w:ascii="Cambria Math" w:hAnsi="Cambria Math"/>
              </w:rPr>
              <m:t>∙</m:t>
            </w:ins>
          </m:r>
          <m:f>
            <m:fPr>
              <m:ctrlPr>
                <w:ins w:id="144" w:author="Lars Løge" w:date="2018-09-05T14:52:00Z">
                  <w:rPr>
                    <w:rFonts w:ascii="Cambria Math" w:hAnsi="Cambria Math"/>
                    <w:i/>
                  </w:rPr>
                </w:ins>
              </m:ctrlPr>
            </m:fPr>
            <m:num>
              <m:r>
                <w:ins w:id="145" w:author="Lars Løge" w:date="2018-09-05T14:52:00Z">
                  <w:rPr>
                    <w:rFonts w:ascii="Cambria Math" w:hAnsi="Cambria Math"/>
                  </w:rPr>
                  <m:t>3</m:t>
                </w:ins>
              </m:r>
            </m:num>
            <m:den>
              <m:r>
                <w:ins w:id="146" w:author="Lars Løge" w:date="2018-09-05T14:52:00Z">
                  <w:rPr>
                    <w:rFonts w:ascii="Cambria Math" w:hAnsi="Cambria Math"/>
                  </w:rPr>
                  <m:t>2</m:t>
                </w:ins>
              </m:r>
            </m:den>
          </m:f>
          <m:r>
            <w:ins w:id="147" w:author="Lars Løge" w:date="2018-09-05T15:01:00Z">
              <w:rPr>
                <w:rFonts w:ascii="Cambria Math" w:hAnsi="Cambria Math"/>
              </w:rPr>
              <m:t>∙</m:t>
            </w:ins>
          </m:r>
          <m:f>
            <m:fPr>
              <m:ctrlPr>
                <w:ins w:id="148" w:author="Lars Løge" w:date="2018-09-05T14:52:00Z">
                  <w:rPr>
                    <w:rFonts w:ascii="Cambria Math" w:hAnsi="Cambria Math"/>
                    <w:i/>
                  </w:rPr>
                </w:ins>
              </m:ctrlPr>
            </m:fPr>
            <m:num>
              <m:sSub>
                <m:sSubPr>
                  <m:ctrlPr>
                    <w:ins w:id="149" w:author="Lars Løge" w:date="2018-09-05T14:52:00Z">
                      <w:rPr>
                        <w:rFonts w:ascii="Cambria Math" w:hAnsi="Cambria Math"/>
                        <w:i/>
                      </w:rPr>
                    </w:ins>
                  </m:ctrlPr>
                </m:sSubPr>
                <m:e>
                  <m:r>
                    <w:ins w:id="150" w:author="Lars Løge" w:date="2018-09-05T14:53:00Z">
                      <w:rPr>
                        <w:rFonts w:ascii="Cambria Math" w:hAnsi="Cambria Math"/>
                      </w:rPr>
                      <m:t>BW</m:t>
                    </w:ins>
                  </m:r>
                </m:e>
                <m:sub>
                  <m:r>
                    <w:ins w:id="151" w:author="Lars Løge" w:date="2018-09-05T14:53:00Z">
                      <w:rPr>
                        <w:rFonts w:ascii="Cambria Math" w:hAnsi="Cambria Math"/>
                      </w:rPr>
                      <m:t>FM</m:t>
                    </w:ins>
                  </m:r>
                </m:sub>
              </m:sSub>
            </m:num>
            <m:den>
              <m:sSub>
                <m:sSubPr>
                  <m:ctrlPr>
                    <w:ins w:id="152" w:author="Lars Løge" w:date="2018-09-05T14:53:00Z">
                      <w:rPr>
                        <w:rFonts w:ascii="Cambria Math" w:hAnsi="Cambria Math"/>
                        <w:i/>
                      </w:rPr>
                    </w:ins>
                  </m:ctrlPr>
                </m:sSubPr>
                <m:e>
                  <m:r>
                    <w:ins w:id="153" w:author="Lars Løge" w:date="2018-09-05T14:53:00Z">
                      <w:rPr>
                        <w:rFonts w:ascii="Cambria Math" w:hAnsi="Cambria Math"/>
                      </w:rPr>
                      <m:t>B</m:t>
                    </w:ins>
                  </m:r>
                </m:e>
                <m:sub>
                  <m:r>
                    <w:ins w:id="154" w:author="Lars Løge" w:date="2018-09-05T14:53:00Z">
                      <w:rPr>
                        <w:rFonts w:ascii="Cambria Math" w:hAnsi="Cambria Math"/>
                      </w:rPr>
                      <m:t>m</m:t>
                    </w:ins>
                  </m:r>
                </m:sub>
              </m:sSub>
            </m:den>
          </m:f>
          <m:r>
            <w:ins w:id="155" w:author="Lars Løge" w:date="2018-09-05T15:01:00Z">
              <w:rPr>
                <w:rFonts w:ascii="Cambria Math" w:hAnsi="Cambria Math"/>
              </w:rPr>
              <m:t>∙</m:t>
            </w:ins>
          </m:r>
          <m:sSup>
            <m:sSupPr>
              <m:ctrlPr>
                <w:ins w:id="156" w:author="Lars Løge" w:date="2018-09-05T14:54:00Z">
                  <w:rPr>
                    <w:rFonts w:ascii="Cambria Math" w:hAnsi="Cambria Math"/>
                    <w:i/>
                  </w:rPr>
                </w:ins>
              </m:ctrlPr>
            </m:sSupPr>
            <m:e>
              <m:d>
                <m:dPr>
                  <m:ctrlPr>
                    <w:ins w:id="157" w:author="Lars Løge" w:date="2018-09-05T14:54:00Z">
                      <w:rPr>
                        <w:rFonts w:ascii="Cambria Math" w:hAnsi="Cambria Math"/>
                        <w:i/>
                      </w:rPr>
                    </w:ins>
                  </m:ctrlPr>
                </m:dPr>
                <m:e>
                  <m:f>
                    <m:fPr>
                      <m:ctrlPr>
                        <w:ins w:id="158" w:author="Lars Løge" w:date="2018-09-05T14:54:00Z">
                          <w:rPr>
                            <w:rFonts w:ascii="Cambria Math" w:hAnsi="Cambria Math"/>
                            <w:i/>
                          </w:rPr>
                        </w:ins>
                      </m:ctrlPr>
                    </m:fPr>
                    <m:num>
                      <m:r>
                        <w:ins w:id="159" w:author="Lars Løge" w:date="2018-09-05T14:54:00Z">
                          <m:rPr>
                            <m:sty m:val="p"/>
                          </m:rPr>
                          <w:rPr>
                            <w:rFonts w:ascii="Cambria Math" w:hAnsi="Cambria Math"/>
                          </w:rPr>
                          <m:t>Δ</m:t>
                        </w:ins>
                      </m:r>
                      <m:r>
                        <w:ins w:id="160" w:author="Lars Løge" w:date="2018-09-05T14:54:00Z">
                          <w:rPr>
                            <w:rFonts w:ascii="Cambria Math" w:hAnsi="Cambria Math"/>
                          </w:rPr>
                          <m:t>f</m:t>
                        </w:ins>
                      </m:r>
                    </m:num>
                    <m:den>
                      <m:sSub>
                        <m:sSubPr>
                          <m:ctrlPr>
                            <w:ins w:id="161" w:author="Lars Løge" w:date="2018-09-05T14:54:00Z">
                              <w:rPr>
                                <w:rFonts w:ascii="Cambria Math" w:hAnsi="Cambria Math"/>
                                <w:i/>
                              </w:rPr>
                            </w:ins>
                          </m:ctrlPr>
                        </m:sSubPr>
                        <m:e>
                          <m:r>
                            <w:ins w:id="162" w:author="Lars Løge" w:date="2018-09-05T14:54:00Z">
                              <w:rPr>
                                <w:rFonts w:ascii="Cambria Math" w:hAnsi="Cambria Math"/>
                              </w:rPr>
                              <m:t>B</m:t>
                            </w:ins>
                          </m:r>
                        </m:e>
                        <m:sub>
                          <m:r>
                            <w:ins w:id="163" w:author="Lars Løge" w:date="2018-09-05T14:54:00Z">
                              <w:rPr>
                                <w:rFonts w:ascii="Cambria Math" w:hAnsi="Cambria Math"/>
                              </w:rPr>
                              <m:t>m</m:t>
                            </w:ins>
                          </m:r>
                        </m:sub>
                      </m:sSub>
                    </m:den>
                  </m:f>
                </m:e>
              </m:d>
            </m:e>
            <m:sup>
              <m:r>
                <w:ins w:id="164" w:author="Lars Løge" w:date="2018-09-05T14:54:00Z">
                  <w:rPr>
                    <w:rFonts w:ascii="Cambria Math" w:hAnsi="Cambria Math"/>
                  </w:rPr>
                  <m:t>2</m:t>
                </w:ins>
              </m:r>
            </m:sup>
          </m:sSup>
        </m:oMath>
      </m:oMathPara>
    </w:p>
    <w:p w14:paraId="3924EC20" w14:textId="77777777" w:rsidR="00852E7C" w:rsidRDefault="00852E7C" w:rsidP="00852E7C">
      <w:pPr>
        <w:rPr>
          <w:ins w:id="165" w:author="Lars Løge" w:date="2018-09-05T14:59:00Z"/>
        </w:rPr>
      </w:pPr>
      <w:ins w:id="166" w:author="Lars Løge" w:date="2018-09-05T14:59:00Z">
        <w:r>
          <w:t>w</w:t>
        </w:r>
      </w:ins>
      <w:ins w:id="167" w:author="Lars Løge" w:date="2018-09-05T14:55:00Z">
        <w:r>
          <w:t xml:space="preserve">here </w:t>
        </w:r>
        <m:oMath>
          <m:sSub>
            <m:sSubPr>
              <m:ctrlPr>
                <w:rPr>
                  <w:rFonts w:ascii="Cambria Math" w:hAnsi="Cambria Math"/>
                  <w:i/>
                </w:rPr>
              </m:ctrlPr>
            </m:sSubPr>
            <m:e>
              <m:r>
                <w:rPr>
                  <w:rFonts w:ascii="Cambria Math" w:hAnsi="Cambria Math"/>
                </w:rPr>
                <m:t>BW</m:t>
              </m:r>
            </m:e>
            <m:sub>
              <m:r>
                <w:rPr>
                  <w:rFonts w:ascii="Cambria Math" w:hAnsi="Cambria Math"/>
                </w:rPr>
                <m:t>FM</m:t>
              </m:r>
            </m:sub>
          </m:sSub>
        </m:oMath>
        <w:r>
          <w:t xml:space="preserve"> is the bandwidth of the FM signal obtained using Carson</w:t>
        </w:r>
      </w:ins>
      <w:ins w:id="168" w:author="Lars Løge" w:date="2018-09-05T14:56:00Z">
        <w:r>
          <w:t xml:space="preserve">’s rule, </w:t>
        </w:r>
        <m:oMath>
          <m:r>
            <m:rPr>
              <m:sty m:val="p"/>
            </m:rPr>
            <w:rPr>
              <w:rFonts w:ascii="Cambria Math" w:hAnsi="Cambria Math"/>
            </w:rPr>
            <m:t>Δ</m:t>
          </m:r>
          <m:r>
            <w:rPr>
              <w:rFonts w:ascii="Cambria Math" w:hAnsi="Cambria Math"/>
            </w:rPr>
            <m:t>f</m:t>
          </m:r>
        </m:oMath>
        <w:r>
          <w:t xml:space="preserve"> is the peak frequency deviation</w:t>
        </w:r>
      </w:ins>
      <w:ins w:id="169" w:author="Lars Løge" w:date="2018-09-05T14:57:00Z">
        <w:r>
          <w:t xml:space="preserve"> and </w:t>
        </w:r>
      </w:ins>
      <m:oMath>
        <m:sSub>
          <m:sSubPr>
            <m:ctrlPr>
              <w:ins w:id="170" w:author="Lars Løge" w:date="2018-09-05T14:58:00Z">
                <w:rPr>
                  <w:rFonts w:ascii="Cambria Math" w:hAnsi="Cambria Math"/>
                  <w:i/>
                </w:rPr>
              </w:ins>
            </m:ctrlPr>
          </m:sSubPr>
          <m:e>
            <m:r>
              <w:ins w:id="171" w:author="Lars Løge" w:date="2018-09-05T14:58:00Z">
                <w:rPr>
                  <w:rFonts w:ascii="Cambria Math" w:hAnsi="Cambria Math"/>
                </w:rPr>
                <m:t>B</m:t>
              </w:ins>
            </m:r>
          </m:e>
          <m:sub>
            <m:r>
              <w:ins w:id="172" w:author="Lars Løge" w:date="2018-09-05T14:58:00Z">
                <w:rPr>
                  <w:rFonts w:ascii="Cambria Math" w:hAnsi="Cambria Math"/>
                </w:rPr>
                <m:t>m</m:t>
              </w:ins>
            </m:r>
          </m:sub>
        </m:sSub>
      </m:oMath>
      <w:ins w:id="173" w:author="Lars Løge" w:date="2018-09-05T14:58:00Z">
        <w:r>
          <w:t xml:space="preserve"> is the bandwidth of the information signal.</w:t>
        </w:r>
      </w:ins>
    </w:p>
    <w:p w14:paraId="58835194" w14:textId="77777777" w:rsidR="00852E7C" w:rsidRDefault="00852E7C" w:rsidP="00852E7C">
      <w:pPr>
        <w:rPr>
          <w:ins w:id="174" w:author="Lars Løge" w:date="2018-09-05T15:00:00Z"/>
        </w:rPr>
      </w:pPr>
      <w:ins w:id="175" w:author="Lars Løge" w:date="2018-09-05T14:59:00Z">
        <w:r>
          <w:t xml:space="preserve">The </w:t>
        </w:r>
      </w:ins>
      <w:ins w:id="176" w:author="Lars Løge" w:date="2018-09-05T15:00:00Z">
        <w:r>
          <w:t>FM improvement formulae can be expressed in dB form as follows:</w:t>
        </w:r>
      </w:ins>
    </w:p>
    <w:p w14:paraId="40DD7F52" w14:textId="77777777" w:rsidR="00852E7C" w:rsidRDefault="00BB4A68" w:rsidP="00852E7C">
      <w:pPr>
        <w:rPr>
          <w:ins w:id="177" w:author="Lars Løge" w:date="2018-09-05T14:59:00Z"/>
        </w:rPr>
      </w:pPr>
      <m:oMathPara>
        <m:oMath>
          <m:sSub>
            <m:sSubPr>
              <m:ctrlPr>
                <w:ins w:id="178" w:author="Lars Løge" w:date="2018-09-05T15:01:00Z">
                  <w:rPr>
                    <w:rFonts w:ascii="Cambria Math" w:hAnsi="Cambria Math"/>
                    <w:i/>
                  </w:rPr>
                </w:ins>
              </m:ctrlPr>
            </m:sSubPr>
            <m:e>
              <m:d>
                <m:dPr>
                  <m:ctrlPr>
                    <w:ins w:id="179" w:author="Lars Løge" w:date="2018-09-05T15:01:00Z">
                      <w:rPr>
                        <w:rFonts w:ascii="Cambria Math" w:hAnsi="Cambria Math"/>
                        <w:i/>
                      </w:rPr>
                    </w:ins>
                  </m:ctrlPr>
                </m:dPr>
                <m:e>
                  <m:f>
                    <m:fPr>
                      <m:ctrlPr>
                        <w:ins w:id="180" w:author="Lars Løge" w:date="2018-09-05T15:01:00Z">
                          <w:rPr>
                            <w:rFonts w:ascii="Cambria Math" w:hAnsi="Cambria Math"/>
                            <w:i/>
                          </w:rPr>
                        </w:ins>
                      </m:ctrlPr>
                    </m:fPr>
                    <m:num>
                      <m:r>
                        <w:ins w:id="181" w:author="Lars Løge" w:date="2018-09-05T15:01:00Z">
                          <w:rPr>
                            <w:rFonts w:ascii="Cambria Math" w:hAnsi="Cambria Math"/>
                          </w:rPr>
                          <m:t>S</m:t>
                        </w:ins>
                      </m:r>
                    </m:num>
                    <m:den>
                      <m:r>
                        <w:ins w:id="182" w:author="Lars Løge" w:date="2018-09-05T15:01:00Z">
                          <w:rPr>
                            <w:rFonts w:ascii="Cambria Math" w:hAnsi="Cambria Math"/>
                          </w:rPr>
                          <m:t>N</m:t>
                        </w:ins>
                      </m:r>
                    </m:den>
                  </m:f>
                </m:e>
              </m:d>
            </m:e>
            <m:sub>
              <m:r>
                <w:ins w:id="183" w:author="Lars Løge" w:date="2018-09-05T15:01:00Z">
                  <w:rPr>
                    <w:rFonts w:ascii="Cambria Math" w:hAnsi="Cambria Math"/>
                  </w:rPr>
                  <m:t>FM</m:t>
                </w:ins>
              </m:r>
            </m:sub>
          </m:sSub>
          <m:r>
            <w:ins w:id="184" w:author="Lars Løge" w:date="2018-09-05T15:01:00Z">
              <w:rPr>
                <w:rFonts w:ascii="Cambria Math" w:hAnsi="Cambria Math"/>
              </w:rPr>
              <m:t>=</m:t>
            </w:ins>
          </m:r>
          <m:d>
            <m:dPr>
              <m:ctrlPr>
                <w:ins w:id="185" w:author="Lars Løge" w:date="2018-09-05T15:01:00Z">
                  <w:rPr>
                    <w:rFonts w:ascii="Cambria Math" w:hAnsi="Cambria Math"/>
                    <w:i/>
                  </w:rPr>
                </w:ins>
              </m:ctrlPr>
            </m:dPr>
            <m:e>
              <m:f>
                <m:fPr>
                  <m:ctrlPr>
                    <w:ins w:id="186" w:author="Lars Løge" w:date="2018-09-05T15:01:00Z">
                      <w:rPr>
                        <w:rFonts w:ascii="Cambria Math" w:hAnsi="Cambria Math"/>
                        <w:i/>
                      </w:rPr>
                    </w:ins>
                  </m:ctrlPr>
                </m:fPr>
                <m:num>
                  <m:r>
                    <w:ins w:id="187" w:author="Lars Løge" w:date="2018-09-05T15:01:00Z">
                      <w:rPr>
                        <w:rFonts w:ascii="Cambria Math" w:hAnsi="Cambria Math"/>
                      </w:rPr>
                      <m:t>C</m:t>
                    </w:ins>
                  </m:r>
                </m:num>
                <m:den>
                  <m:r>
                    <w:ins w:id="188" w:author="Lars Løge" w:date="2018-09-05T15:01:00Z">
                      <w:rPr>
                        <w:rFonts w:ascii="Cambria Math" w:hAnsi="Cambria Math"/>
                      </w:rPr>
                      <m:t>N</m:t>
                    </w:ins>
                  </m:r>
                </m:den>
              </m:f>
            </m:e>
          </m:d>
          <m:r>
            <w:ins w:id="189" w:author="Lars Løge" w:date="2018-09-05T15:02:00Z">
              <w:rPr>
                <w:rFonts w:ascii="Cambria Math" w:hAnsi="Cambria Math"/>
              </w:rPr>
              <m:t>+1.8+10</m:t>
            </w:ins>
          </m:r>
          <m:sSub>
            <m:sSubPr>
              <m:ctrlPr>
                <w:ins w:id="190" w:author="Lars Løge" w:date="2018-09-05T15:02:00Z">
                  <w:rPr>
                    <w:rFonts w:ascii="Cambria Math" w:hAnsi="Cambria Math"/>
                    <w:i/>
                  </w:rPr>
                </w:ins>
              </m:ctrlPr>
            </m:sSubPr>
            <m:e>
              <m:r>
                <w:ins w:id="191" w:author="Lars Løge" w:date="2018-09-05T15:02:00Z">
                  <w:rPr>
                    <w:rFonts w:ascii="Cambria Math" w:hAnsi="Cambria Math"/>
                  </w:rPr>
                  <m:t>log</m:t>
                </w:ins>
              </m:r>
            </m:e>
            <m:sub>
              <m:r>
                <w:ins w:id="192" w:author="Lars Løge" w:date="2018-09-05T15:02:00Z">
                  <w:rPr>
                    <w:rFonts w:ascii="Cambria Math" w:hAnsi="Cambria Math"/>
                  </w:rPr>
                  <m:t>10</m:t>
                </w:ins>
              </m:r>
            </m:sub>
          </m:sSub>
          <m:d>
            <m:dPr>
              <m:ctrlPr>
                <w:ins w:id="193" w:author="Lars Løge" w:date="2018-09-05T15:03:00Z">
                  <w:rPr>
                    <w:rFonts w:ascii="Cambria Math" w:hAnsi="Cambria Math"/>
                    <w:i/>
                  </w:rPr>
                </w:ins>
              </m:ctrlPr>
            </m:dPr>
            <m:e>
              <m:f>
                <m:fPr>
                  <m:ctrlPr>
                    <w:ins w:id="194" w:author="Lars Løge" w:date="2018-09-05T15:03:00Z">
                      <w:rPr>
                        <w:rFonts w:ascii="Cambria Math" w:hAnsi="Cambria Math"/>
                        <w:i/>
                      </w:rPr>
                    </w:ins>
                  </m:ctrlPr>
                </m:fPr>
                <m:num>
                  <m:sSub>
                    <m:sSubPr>
                      <m:ctrlPr>
                        <w:ins w:id="195" w:author="Lars Løge" w:date="2018-09-05T15:03:00Z">
                          <w:rPr>
                            <w:rFonts w:ascii="Cambria Math" w:hAnsi="Cambria Math"/>
                            <w:i/>
                          </w:rPr>
                        </w:ins>
                      </m:ctrlPr>
                    </m:sSubPr>
                    <m:e>
                      <m:r>
                        <w:ins w:id="196" w:author="Lars Løge" w:date="2018-09-05T15:03:00Z">
                          <w:rPr>
                            <w:rFonts w:ascii="Cambria Math" w:hAnsi="Cambria Math"/>
                          </w:rPr>
                          <m:t>BW</m:t>
                        </w:ins>
                      </m:r>
                    </m:e>
                    <m:sub>
                      <m:r>
                        <w:ins w:id="197" w:author="Lars Løge" w:date="2018-09-05T15:03:00Z">
                          <w:rPr>
                            <w:rFonts w:ascii="Cambria Math" w:hAnsi="Cambria Math"/>
                          </w:rPr>
                          <m:t>FM</m:t>
                        </w:ins>
                      </m:r>
                    </m:sub>
                  </m:sSub>
                </m:num>
                <m:den>
                  <m:sSub>
                    <m:sSubPr>
                      <m:ctrlPr>
                        <w:ins w:id="198" w:author="Lars Løge" w:date="2018-09-05T15:03:00Z">
                          <w:rPr>
                            <w:rFonts w:ascii="Cambria Math" w:hAnsi="Cambria Math"/>
                            <w:i/>
                          </w:rPr>
                        </w:ins>
                      </m:ctrlPr>
                    </m:sSubPr>
                    <m:e>
                      <m:r>
                        <w:ins w:id="199" w:author="Lars Løge" w:date="2018-09-05T15:03:00Z">
                          <w:rPr>
                            <w:rFonts w:ascii="Cambria Math" w:hAnsi="Cambria Math"/>
                          </w:rPr>
                          <m:t>B</m:t>
                        </w:ins>
                      </m:r>
                    </m:e>
                    <m:sub>
                      <m:r>
                        <w:ins w:id="200" w:author="Lars Løge" w:date="2018-09-05T15:03:00Z">
                          <w:rPr>
                            <w:rFonts w:ascii="Cambria Math" w:hAnsi="Cambria Math"/>
                          </w:rPr>
                          <m:t>m</m:t>
                        </w:ins>
                      </m:r>
                    </m:sub>
                  </m:sSub>
                </m:den>
              </m:f>
            </m:e>
          </m:d>
          <m:r>
            <w:ins w:id="201" w:author="Lars Løge" w:date="2018-09-05T15:03:00Z">
              <w:rPr>
                <w:rFonts w:ascii="Cambria Math" w:hAnsi="Cambria Math"/>
              </w:rPr>
              <m:t>+20</m:t>
            </w:ins>
          </m:r>
          <m:sSub>
            <m:sSubPr>
              <m:ctrlPr>
                <w:ins w:id="202" w:author="Lars Løge" w:date="2018-09-05T15:03:00Z">
                  <w:rPr>
                    <w:rFonts w:ascii="Cambria Math" w:hAnsi="Cambria Math"/>
                    <w:i/>
                  </w:rPr>
                </w:ins>
              </m:ctrlPr>
            </m:sSubPr>
            <m:e>
              <m:r>
                <w:ins w:id="203" w:author="Lars Løge" w:date="2018-09-05T15:03:00Z">
                  <w:rPr>
                    <w:rFonts w:ascii="Cambria Math" w:hAnsi="Cambria Math"/>
                  </w:rPr>
                  <m:t>log</m:t>
                </w:ins>
              </m:r>
            </m:e>
            <m:sub>
              <m:r>
                <w:ins w:id="204" w:author="Lars Løge" w:date="2018-09-05T15:03:00Z">
                  <w:rPr>
                    <w:rFonts w:ascii="Cambria Math" w:hAnsi="Cambria Math"/>
                  </w:rPr>
                  <m:t>10</m:t>
                </w:ins>
              </m:r>
            </m:sub>
          </m:sSub>
          <m:d>
            <m:dPr>
              <m:ctrlPr>
                <w:ins w:id="205" w:author="Lars Løge" w:date="2018-09-05T15:03:00Z">
                  <w:rPr>
                    <w:rFonts w:ascii="Cambria Math" w:hAnsi="Cambria Math"/>
                    <w:i/>
                  </w:rPr>
                </w:ins>
              </m:ctrlPr>
            </m:dPr>
            <m:e>
              <m:f>
                <m:fPr>
                  <m:ctrlPr>
                    <w:ins w:id="206" w:author="Lars Løge" w:date="2018-09-05T15:03:00Z">
                      <w:rPr>
                        <w:rFonts w:ascii="Cambria Math" w:hAnsi="Cambria Math"/>
                        <w:i/>
                      </w:rPr>
                    </w:ins>
                  </m:ctrlPr>
                </m:fPr>
                <m:num>
                  <m:r>
                    <w:ins w:id="207" w:author="Lars Løge" w:date="2018-09-05T15:03:00Z">
                      <m:rPr>
                        <m:sty m:val="p"/>
                      </m:rPr>
                      <w:rPr>
                        <w:rFonts w:ascii="Cambria Math" w:hAnsi="Cambria Math"/>
                      </w:rPr>
                      <m:t>Δ</m:t>
                    </w:ins>
                  </m:r>
                  <m:r>
                    <w:ins w:id="208" w:author="Lars Løge" w:date="2018-09-05T15:03:00Z">
                      <w:rPr>
                        <w:rFonts w:ascii="Cambria Math" w:hAnsi="Cambria Math"/>
                      </w:rPr>
                      <m:t>f</m:t>
                    </w:ins>
                  </m:r>
                </m:num>
                <m:den>
                  <m:sSub>
                    <m:sSubPr>
                      <m:ctrlPr>
                        <w:ins w:id="209" w:author="Lars Løge" w:date="2018-09-05T15:03:00Z">
                          <w:rPr>
                            <w:rFonts w:ascii="Cambria Math" w:hAnsi="Cambria Math"/>
                            <w:i/>
                          </w:rPr>
                        </w:ins>
                      </m:ctrlPr>
                    </m:sSubPr>
                    <m:e>
                      <m:r>
                        <w:ins w:id="210" w:author="Lars Løge" w:date="2018-09-05T15:03:00Z">
                          <w:rPr>
                            <w:rFonts w:ascii="Cambria Math" w:hAnsi="Cambria Math"/>
                          </w:rPr>
                          <m:t>B</m:t>
                        </w:ins>
                      </m:r>
                    </m:e>
                    <m:sub>
                      <m:r>
                        <w:ins w:id="211" w:author="Lars Løge" w:date="2018-09-05T15:03:00Z">
                          <w:rPr>
                            <w:rFonts w:ascii="Cambria Math" w:hAnsi="Cambria Math"/>
                          </w:rPr>
                          <m:t>m</m:t>
                        </w:ins>
                      </m:r>
                    </m:sub>
                  </m:sSub>
                </m:den>
              </m:f>
            </m:e>
          </m:d>
        </m:oMath>
      </m:oMathPara>
    </w:p>
    <w:p w14:paraId="0C6A3D7E" w14:textId="77777777" w:rsidR="00852E7C" w:rsidRDefault="00852E7C" w:rsidP="00852E7C">
      <w:pPr>
        <w:rPr>
          <w:ins w:id="212" w:author="Lars Løge" w:date="2018-09-05T15:07:00Z"/>
        </w:rPr>
      </w:pPr>
      <w:ins w:id="213" w:author="Lars Løge" w:date="2018-09-05T15:06:00Z">
        <w:r>
          <w:t xml:space="preserve">Table </w:t>
        </w:r>
        <w:r w:rsidRPr="00B303F4">
          <w:rPr>
            <w:highlight w:val="yellow"/>
          </w:rPr>
          <w:t>XX</w:t>
        </w:r>
        <w:r>
          <w:t xml:space="preserve"> shows the C/N </w:t>
        </w:r>
      </w:ins>
      <w:ins w:id="214" w:author="Lars Løge" w:date="2018-09-05T15:07:00Z">
        <w:r>
          <w:t>values required to achieve SINAD ratio values of 12 dB and 20 dB, respectively for FM system with 12.5 kHz and 25 kHz channel spacing.</w:t>
        </w:r>
      </w:ins>
    </w:p>
    <w:p w14:paraId="62C5AFF0" w14:textId="77777777" w:rsidR="00852E7C" w:rsidRPr="00B019BF" w:rsidRDefault="00852E7C" w:rsidP="00852E7C">
      <w:pPr>
        <w:shd w:val="clear" w:color="auto" w:fill="FFFFFF"/>
        <w:spacing w:after="150"/>
        <w:jc w:val="center"/>
        <w:rPr>
          <w:ins w:id="215" w:author="Lars Løge" w:date="2018-09-05T15:08:00Z"/>
          <w:sz w:val="20"/>
          <w:lang w:val="en-US"/>
        </w:rPr>
      </w:pPr>
      <w:ins w:id="216" w:author="Lars Løge" w:date="2018-09-05T15:08:00Z">
        <w:r w:rsidRPr="00B019BF">
          <w:rPr>
            <w:sz w:val="20"/>
            <w:lang w:val="en-US"/>
          </w:rPr>
          <w:t xml:space="preserve">TABLE </w:t>
        </w:r>
        <w:r w:rsidRPr="00B303F4">
          <w:rPr>
            <w:sz w:val="20"/>
            <w:highlight w:val="yellow"/>
            <w:lang w:val="en-US"/>
          </w:rPr>
          <w:t>XX</w:t>
        </w:r>
      </w:ins>
    </w:p>
    <w:p w14:paraId="54FB679F" w14:textId="77777777" w:rsidR="00852E7C" w:rsidRPr="003C3F69" w:rsidRDefault="00852E7C" w:rsidP="00852E7C">
      <w:pPr>
        <w:shd w:val="clear" w:color="auto" w:fill="FFFFFF"/>
        <w:spacing w:after="150"/>
        <w:rPr>
          <w:ins w:id="217" w:author="Lars Løge" w:date="2018-09-05T15:08:00Z"/>
          <w:sz w:val="21"/>
          <w:lang w:val="en-US"/>
        </w:rPr>
      </w:pPr>
      <w:ins w:id="218" w:author="Lars Løge" w:date="2018-09-05T15:08:00Z">
        <w:r w:rsidRPr="00B019BF">
          <w:rPr>
            <w:b/>
            <w:sz w:val="20"/>
            <w:lang w:val="en-US"/>
          </w:rPr>
          <w:t xml:space="preserve">C/N required for audio SINADs of </w:t>
        </w:r>
        <w:r>
          <w:rPr>
            <w:b/>
            <w:sz w:val="20"/>
            <w:lang w:val="en-US"/>
          </w:rPr>
          <w:t>1</w:t>
        </w:r>
        <w:r w:rsidRPr="00B019BF">
          <w:rPr>
            <w:b/>
            <w:sz w:val="20"/>
            <w:lang w:val="en-US"/>
          </w:rPr>
          <w:t>2 dB and 2</w:t>
        </w:r>
        <w:r>
          <w:rPr>
            <w:b/>
            <w:sz w:val="20"/>
            <w:lang w:val="en-US"/>
          </w:rPr>
          <w:t>0</w:t>
        </w:r>
        <w:r w:rsidRPr="00B019BF">
          <w:rPr>
            <w:b/>
            <w:sz w:val="20"/>
            <w:lang w:val="en-US"/>
          </w:rPr>
          <w:t xml:space="preserve"> dB in FM systems with </w:t>
        </w:r>
        <w:r>
          <w:rPr>
            <w:b/>
            <w:sz w:val="20"/>
            <w:lang w:val="en-US"/>
          </w:rPr>
          <w:t>12.5</w:t>
        </w:r>
        <w:r w:rsidRPr="00B019BF">
          <w:rPr>
            <w:b/>
            <w:sz w:val="20"/>
            <w:lang w:val="en-US"/>
          </w:rPr>
          <w:t xml:space="preserve"> and </w:t>
        </w:r>
        <w:r>
          <w:rPr>
            <w:b/>
            <w:sz w:val="20"/>
            <w:lang w:val="en-US"/>
          </w:rPr>
          <w:t>2</w:t>
        </w:r>
        <w:r w:rsidRPr="00B019BF">
          <w:rPr>
            <w:b/>
            <w:sz w:val="20"/>
            <w:lang w:val="en-US"/>
          </w:rPr>
          <w:t>5 kHz channel spacings</w:t>
        </w:r>
      </w:ins>
    </w:p>
    <w:tbl>
      <w:tblPr>
        <w:tblStyle w:val="TableGrid"/>
        <w:tblW w:w="0" w:type="auto"/>
        <w:jc w:val="center"/>
        <w:tblLook w:val="04A0" w:firstRow="1" w:lastRow="0" w:firstColumn="1" w:lastColumn="0" w:noHBand="0" w:noVBand="1"/>
      </w:tblPr>
      <w:tblGrid>
        <w:gridCol w:w="1864"/>
        <w:gridCol w:w="1109"/>
        <w:gridCol w:w="1109"/>
        <w:gridCol w:w="709"/>
      </w:tblGrid>
      <w:tr w:rsidR="00852E7C" w:rsidRPr="005156D3" w14:paraId="7E7B3EFE" w14:textId="77777777" w:rsidTr="00B303F4">
        <w:trPr>
          <w:jc w:val="center"/>
          <w:ins w:id="219" w:author="Lars Løge" w:date="2018-09-05T15:08:00Z"/>
        </w:trPr>
        <w:tc>
          <w:tcPr>
            <w:tcW w:w="1864" w:type="dxa"/>
            <w:vAlign w:val="center"/>
          </w:tcPr>
          <w:p w14:paraId="4BC32C02" w14:textId="77777777" w:rsidR="00852E7C" w:rsidRPr="00B303F4" w:rsidRDefault="00852E7C" w:rsidP="00B303F4">
            <w:pPr>
              <w:pStyle w:val="Tablehead"/>
              <w:rPr>
                <w:ins w:id="220" w:author="Lars Løge" w:date="2018-09-05T15:08:00Z"/>
                <w:b w:val="0"/>
                <w:lang w:val="en-US"/>
              </w:rPr>
            </w:pPr>
            <w:ins w:id="221" w:author="Lars Løge" w:date="2018-09-05T15:08:00Z">
              <w:r w:rsidRPr="00B303F4">
                <w:rPr>
                  <w:lang w:val="en-US"/>
                </w:rPr>
                <w:lastRenderedPageBreak/>
                <w:t>Channel spacing</w:t>
              </w:r>
            </w:ins>
          </w:p>
        </w:tc>
        <w:tc>
          <w:tcPr>
            <w:tcW w:w="1109" w:type="dxa"/>
            <w:vAlign w:val="center"/>
          </w:tcPr>
          <w:p w14:paraId="197C1C20" w14:textId="77777777" w:rsidR="00852E7C" w:rsidRPr="00B303F4" w:rsidRDefault="00852E7C" w:rsidP="00B303F4">
            <w:pPr>
              <w:pStyle w:val="Tablehead"/>
              <w:rPr>
                <w:ins w:id="222" w:author="Lars Løge" w:date="2018-09-05T15:08:00Z"/>
                <w:b w:val="0"/>
                <w:lang w:val="en-US"/>
              </w:rPr>
            </w:pPr>
            <w:ins w:id="223" w:author="Lars Løge" w:date="2018-09-05T15:08:00Z">
              <w:r w:rsidRPr="00B303F4">
                <w:rPr>
                  <w:lang w:val="en-US"/>
                </w:rPr>
                <w:t>12.5</w:t>
              </w:r>
            </w:ins>
          </w:p>
        </w:tc>
        <w:tc>
          <w:tcPr>
            <w:tcW w:w="1109" w:type="dxa"/>
            <w:vAlign w:val="center"/>
          </w:tcPr>
          <w:p w14:paraId="494FB178" w14:textId="77777777" w:rsidR="00852E7C" w:rsidRPr="00B303F4" w:rsidRDefault="00852E7C" w:rsidP="00B303F4">
            <w:pPr>
              <w:pStyle w:val="Tablehead"/>
              <w:rPr>
                <w:ins w:id="224" w:author="Lars Løge" w:date="2018-09-05T15:08:00Z"/>
                <w:b w:val="0"/>
                <w:lang w:val="en-US"/>
              </w:rPr>
            </w:pPr>
            <w:ins w:id="225" w:author="Lars Løge" w:date="2018-09-05T15:08:00Z">
              <w:r w:rsidRPr="00B303F4">
                <w:rPr>
                  <w:lang w:val="en-US"/>
                </w:rPr>
                <w:t>25</w:t>
              </w:r>
            </w:ins>
          </w:p>
        </w:tc>
        <w:tc>
          <w:tcPr>
            <w:tcW w:w="709" w:type="dxa"/>
            <w:vAlign w:val="center"/>
          </w:tcPr>
          <w:p w14:paraId="11582B21" w14:textId="77777777" w:rsidR="00852E7C" w:rsidRPr="00B303F4" w:rsidRDefault="00852E7C" w:rsidP="00B303F4">
            <w:pPr>
              <w:pStyle w:val="Tablehead"/>
              <w:rPr>
                <w:ins w:id="226" w:author="Lars Løge" w:date="2018-09-05T15:08:00Z"/>
                <w:b w:val="0"/>
                <w:lang w:val="en-US"/>
              </w:rPr>
            </w:pPr>
            <w:ins w:id="227" w:author="Lars Løge" w:date="2018-09-05T15:08:00Z">
              <w:r w:rsidRPr="00B303F4">
                <w:rPr>
                  <w:lang w:val="en-US"/>
                </w:rPr>
                <w:t>kHz</w:t>
              </w:r>
            </w:ins>
          </w:p>
        </w:tc>
      </w:tr>
      <w:tr w:rsidR="00852E7C" w:rsidRPr="005156D3" w14:paraId="19C6F735" w14:textId="77777777" w:rsidTr="00B303F4">
        <w:trPr>
          <w:jc w:val="center"/>
          <w:ins w:id="228" w:author="Lars Løge" w:date="2018-09-05T15:08:00Z"/>
        </w:trPr>
        <w:tc>
          <w:tcPr>
            <w:tcW w:w="1864" w:type="dxa"/>
            <w:vAlign w:val="center"/>
          </w:tcPr>
          <w:p w14:paraId="592C8458" w14:textId="77777777" w:rsidR="00852E7C" w:rsidRPr="00B303F4" w:rsidRDefault="00852E7C" w:rsidP="00B303F4">
            <w:pPr>
              <w:pStyle w:val="Tabletext"/>
              <w:jc w:val="center"/>
              <w:rPr>
                <w:ins w:id="229" w:author="Lars Løge" w:date="2018-09-05T15:08:00Z"/>
                <w:lang w:val="en-US"/>
              </w:rPr>
            </w:pPr>
            <w:ins w:id="230" w:author="Lars Løge" w:date="2018-09-05T15:08:00Z">
              <w:r w:rsidRPr="00B303F4">
                <w:rPr>
                  <w:lang w:val="en-US"/>
                </w:rPr>
                <w:t>SINAD</w:t>
              </w:r>
            </w:ins>
          </w:p>
        </w:tc>
        <w:tc>
          <w:tcPr>
            <w:tcW w:w="1109" w:type="dxa"/>
            <w:vAlign w:val="center"/>
          </w:tcPr>
          <w:p w14:paraId="1BDDF75E" w14:textId="77777777" w:rsidR="00852E7C" w:rsidRPr="00B303F4" w:rsidRDefault="00852E7C" w:rsidP="00B303F4">
            <w:pPr>
              <w:pStyle w:val="Tabletext"/>
              <w:jc w:val="center"/>
              <w:rPr>
                <w:ins w:id="231" w:author="Lars Løge" w:date="2018-09-05T15:08:00Z"/>
                <w:lang w:val="en-US"/>
              </w:rPr>
            </w:pPr>
            <w:ins w:id="232" w:author="Lars Løge" w:date="2018-09-05T15:08:00Z">
              <w:r w:rsidRPr="00B303F4">
                <w:rPr>
                  <w:lang w:val="en-US"/>
                </w:rPr>
                <w:t>12</w:t>
              </w:r>
            </w:ins>
          </w:p>
        </w:tc>
        <w:tc>
          <w:tcPr>
            <w:tcW w:w="1109" w:type="dxa"/>
            <w:vAlign w:val="center"/>
          </w:tcPr>
          <w:p w14:paraId="2D678AFF" w14:textId="77777777" w:rsidR="00852E7C" w:rsidRPr="00B303F4" w:rsidRDefault="00852E7C" w:rsidP="00B303F4">
            <w:pPr>
              <w:pStyle w:val="Tabletext"/>
              <w:jc w:val="center"/>
              <w:rPr>
                <w:ins w:id="233" w:author="Lars Løge" w:date="2018-09-05T15:08:00Z"/>
                <w:lang w:val="en-US"/>
              </w:rPr>
            </w:pPr>
            <w:ins w:id="234" w:author="Lars Løge" w:date="2018-09-05T15:08:00Z">
              <w:r w:rsidRPr="00B303F4">
                <w:rPr>
                  <w:lang w:val="en-US"/>
                </w:rPr>
                <w:t>20</w:t>
              </w:r>
            </w:ins>
          </w:p>
        </w:tc>
        <w:tc>
          <w:tcPr>
            <w:tcW w:w="709" w:type="dxa"/>
            <w:vAlign w:val="center"/>
          </w:tcPr>
          <w:p w14:paraId="784C14CD" w14:textId="77777777" w:rsidR="00852E7C" w:rsidRPr="00B303F4" w:rsidRDefault="00852E7C" w:rsidP="00B303F4">
            <w:pPr>
              <w:pStyle w:val="Tabletext"/>
              <w:jc w:val="center"/>
              <w:rPr>
                <w:ins w:id="235" w:author="Lars Løge" w:date="2018-09-05T15:08:00Z"/>
                <w:lang w:val="en-US"/>
              </w:rPr>
            </w:pPr>
            <w:ins w:id="236" w:author="Lars Løge" w:date="2018-09-05T15:08:00Z">
              <w:r w:rsidRPr="00B303F4">
                <w:rPr>
                  <w:lang w:val="en-US"/>
                </w:rPr>
                <w:t>dB</w:t>
              </w:r>
            </w:ins>
          </w:p>
        </w:tc>
      </w:tr>
      <w:tr w:rsidR="00852E7C" w:rsidRPr="005156D3" w14:paraId="708F13AF" w14:textId="77777777" w:rsidTr="00B303F4">
        <w:trPr>
          <w:jc w:val="center"/>
          <w:ins w:id="237" w:author="Lars Løge" w:date="2018-09-05T15:08:00Z"/>
        </w:trPr>
        <w:tc>
          <w:tcPr>
            <w:tcW w:w="1864" w:type="dxa"/>
            <w:vAlign w:val="center"/>
          </w:tcPr>
          <w:p w14:paraId="0106741D" w14:textId="77777777" w:rsidR="00852E7C" w:rsidRPr="00B303F4" w:rsidRDefault="00BB4A68" w:rsidP="00B303F4">
            <w:pPr>
              <w:pStyle w:val="Tabletext"/>
              <w:jc w:val="center"/>
              <w:rPr>
                <w:ins w:id="238" w:author="Lars Løge" w:date="2018-09-05T15:08:00Z"/>
                <w:lang w:val="en-US"/>
              </w:rPr>
            </w:pPr>
            <m:oMathPara>
              <m:oMath>
                <m:sSub>
                  <m:sSubPr>
                    <m:ctrlPr>
                      <w:ins w:id="239" w:author="Lars Løge" w:date="2018-09-05T15:14:00Z">
                        <w:rPr>
                          <w:rFonts w:ascii="Cambria Math" w:hAnsi="Cambria Math"/>
                          <w:i/>
                          <w:sz w:val="24"/>
                        </w:rPr>
                      </w:ins>
                    </m:ctrlPr>
                  </m:sSubPr>
                  <m:e>
                    <m:r>
                      <w:ins w:id="240" w:author="Lars Løge" w:date="2018-09-05T15:14:00Z">
                        <w:rPr>
                          <w:rFonts w:ascii="Cambria Math" w:hAnsi="Cambria Math"/>
                          <w:sz w:val="24"/>
                        </w:rPr>
                        <m:t>S/N</m:t>
                      </w:ins>
                    </m:r>
                  </m:e>
                  <m:sub>
                    <m:r>
                      <w:ins w:id="241" w:author="Lars Løge" w:date="2018-09-05T15:14:00Z">
                        <w:rPr>
                          <w:rFonts w:ascii="Cambria Math" w:hAnsi="Cambria Math"/>
                          <w:sz w:val="24"/>
                        </w:rPr>
                        <m:t>FM</m:t>
                      </w:ins>
                    </m:r>
                  </m:sub>
                </m:sSub>
              </m:oMath>
            </m:oMathPara>
          </w:p>
        </w:tc>
        <w:tc>
          <w:tcPr>
            <w:tcW w:w="1109" w:type="dxa"/>
            <w:vAlign w:val="center"/>
          </w:tcPr>
          <w:p w14:paraId="6FA1376D" w14:textId="77777777" w:rsidR="00852E7C" w:rsidRPr="00B303F4" w:rsidRDefault="00852E7C" w:rsidP="00B303F4">
            <w:pPr>
              <w:pStyle w:val="Tabletext"/>
              <w:jc w:val="center"/>
              <w:rPr>
                <w:ins w:id="242" w:author="Lars Løge" w:date="2018-09-05T15:08:00Z"/>
                <w:lang w:val="en-US"/>
              </w:rPr>
            </w:pPr>
            <w:ins w:id="243" w:author="Lars Løge" w:date="2018-09-05T15:08:00Z">
              <w:r w:rsidRPr="00B303F4">
                <w:rPr>
                  <w:lang w:val="en-US"/>
                </w:rPr>
                <w:t>11.7</w:t>
              </w:r>
            </w:ins>
          </w:p>
        </w:tc>
        <w:tc>
          <w:tcPr>
            <w:tcW w:w="1109" w:type="dxa"/>
            <w:vAlign w:val="center"/>
          </w:tcPr>
          <w:p w14:paraId="16D847F6" w14:textId="77777777" w:rsidR="00852E7C" w:rsidRPr="00B303F4" w:rsidRDefault="00852E7C" w:rsidP="00B303F4">
            <w:pPr>
              <w:pStyle w:val="Tabletext"/>
              <w:jc w:val="center"/>
              <w:rPr>
                <w:ins w:id="244" w:author="Lars Løge" w:date="2018-09-05T15:08:00Z"/>
                <w:lang w:val="en-US"/>
              </w:rPr>
            </w:pPr>
            <w:ins w:id="245" w:author="Lars Løge" w:date="2018-09-05T15:08:00Z">
              <w:r w:rsidRPr="00B303F4">
                <w:rPr>
                  <w:lang w:val="en-US"/>
                </w:rPr>
                <w:t>20</w:t>
              </w:r>
            </w:ins>
          </w:p>
        </w:tc>
        <w:tc>
          <w:tcPr>
            <w:tcW w:w="709" w:type="dxa"/>
            <w:vAlign w:val="center"/>
          </w:tcPr>
          <w:p w14:paraId="024D7506" w14:textId="77777777" w:rsidR="00852E7C" w:rsidRPr="00B303F4" w:rsidRDefault="00852E7C" w:rsidP="00B303F4">
            <w:pPr>
              <w:pStyle w:val="Tabletext"/>
              <w:jc w:val="center"/>
              <w:rPr>
                <w:ins w:id="246" w:author="Lars Løge" w:date="2018-09-05T15:08:00Z"/>
                <w:lang w:val="en-US"/>
              </w:rPr>
            </w:pPr>
            <w:ins w:id="247" w:author="Lars Løge" w:date="2018-09-05T15:08:00Z">
              <w:r w:rsidRPr="00B303F4">
                <w:rPr>
                  <w:lang w:val="en-US"/>
                </w:rPr>
                <w:t>dB</w:t>
              </w:r>
            </w:ins>
          </w:p>
        </w:tc>
      </w:tr>
      <w:tr w:rsidR="00852E7C" w:rsidRPr="005156D3" w14:paraId="16FEA24E" w14:textId="77777777" w:rsidTr="00B303F4">
        <w:trPr>
          <w:jc w:val="center"/>
          <w:ins w:id="248" w:author="Lars Løge" w:date="2018-09-05T15:08:00Z"/>
        </w:trPr>
        <w:tc>
          <w:tcPr>
            <w:tcW w:w="1864" w:type="dxa"/>
            <w:vAlign w:val="center"/>
          </w:tcPr>
          <w:p w14:paraId="3BF31CBC" w14:textId="77777777" w:rsidR="00852E7C" w:rsidRPr="00B303F4" w:rsidRDefault="00BB4A68" w:rsidP="00B303F4">
            <w:pPr>
              <w:pStyle w:val="Tabletext"/>
              <w:jc w:val="center"/>
              <w:rPr>
                <w:ins w:id="249" w:author="Lars Løge" w:date="2018-09-05T15:08:00Z"/>
                <w:lang w:val="en-US"/>
              </w:rPr>
            </w:pPr>
            <m:oMathPara>
              <m:oMath>
                <m:sSub>
                  <m:sSubPr>
                    <m:ctrlPr>
                      <w:ins w:id="250" w:author="Lars Løge" w:date="2018-09-05T15:10:00Z">
                        <w:rPr>
                          <w:rFonts w:ascii="Cambria Math" w:hAnsi="Cambria Math"/>
                          <w:i/>
                          <w:sz w:val="24"/>
                        </w:rPr>
                      </w:ins>
                    </m:ctrlPr>
                  </m:sSubPr>
                  <m:e>
                    <m:r>
                      <w:ins w:id="251" w:author="Lars Løge" w:date="2018-09-05T15:10:00Z">
                        <w:rPr>
                          <w:rFonts w:ascii="Cambria Math" w:hAnsi="Cambria Math"/>
                        </w:rPr>
                        <m:t>B</m:t>
                      </w:ins>
                    </m:r>
                  </m:e>
                  <m:sub>
                    <m:r>
                      <w:ins w:id="252" w:author="Lars Løge" w:date="2018-09-05T15:10:00Z">
                        <w:rPr>
                          <w:rFonts w:ascii="Cambria Math" w:hAnsi="Cambria Math"/>
                        </w:rPr>
                        <m:t>m</m:t>
                      </w:ins>
                    </m:r>
                  </m:sub>
                </m:sSub>
              </m:oMath>
            </m:oMathPara>
          </w:p>
        </w:tc>
        <w:tc>
          <w:tcPr>
            <w:tcW w:w="1109" w:type="dxa"/>
            <w:vAlign w:val="center"/>
          </w:tcPr>
          <w:p w14:paraId="78A221F3" w14:textId="77777777" w:rsidR="00852E7C" w:rsidRPr="00B303F4" w:rsidRDefault="00852E7C" w:rsidP="00B303F4">
            <w:pPr>
              <w:pStyle w:val="Tabletext"/>
              <w:jc w:val="center"/>
              <w:rPr>
                <w:ins w:id="253" w:author="Lars Løge" w:date="2018-09-05T15:08:00Z"/>
                <w:lang w:val="en-US"/>
              </w:rPr>
            </w:pPr>
            <w:ins w:id="254" w:author="Lars Løge" w:date="2018-09-05T15:08:00Z">
              <w:r w:rsidRPr="00B303F4">
                <w:rPr>
                  <w:lang w:val="en-US"/>
                </w:rPr>
                <w:t>3</w:t>
              </w:r>
            </w:ins>
          </w:p>
        </w:tc>
        <w:tc>
          <w:tcPr>
            <w:tcW w:w="1109" w:type="dxa"/>
            <w:vAlign w:val="center"/>
          </w:tcPr>
          <w:p w14:paraId="7EFD5651" w14:textId="77777777" w:rsidR="00852E7C" w:rsidRPr="00B303F4" w:rsidRDefault="00852E7C" w:rsidP="00B303F4">
            <w:pPr>
              <w:pStyle w:val="Tabletext"/>
              <w:jc w:val="center"/>
              <w:rPr>
                <w:ins w:id="255" w:author="Lars Løge" w:date="2018-09-05T15:08:00Z"/>
                <w:lang w:val="en-US"/>
              </w:rPr>
            </w:pPr>
            <w:ins w:id="256" w:author="Lars Løge" w:date="2018-09-05T15:08:00Z">
              <w:r w:rsidRPr="00B303F4">
                <w:rPr>
                  <w:lang w:val="en-US"/>
                </w:rPr>
                <w:t>3</w:t>
              </w:r>
            </w:ins>
          </w:p>
        </w:tc>
        <w:tc>
          <w:tcPr>
            <w:tcW w:w="709" w:type="dxa"/>
            <w:vAlign w:val="center"/>
          </w:tcPr>
          <w:p w14:paraId="57E5691F" w14:textId="77777777" w:rsidR="00852E7C" w:rsidRPr="00B303F4" w:rsidRDefault="00852E7C" w:rsidP="00B303F4">
            <w:pPr>
              <w:pStyle w:val="Tabletext"/>
              <w:jc w:val="center"/>
              <w:rPr>
                <w:ins w:id="257" w:author="Lars Løge" w:date="2018-09-05T15:08:00Z"/>
                <w:lang w:val="en-US"/>
              </w:rPr>
            </w:pPr>
            <w:ins w:id="258" w:author="Lars Løge" w:date="2018-09-05T15:08:00Z">
              <w:r w:rsidRPr="00B303F4">
                <w:rPr>
                  <w:lang w:val="en-US"/>
                </w:rPr>
                <w:t>kHz</w:t>
              </w:r>
            </w:ins>
          </w:p>
        </w:tc>
      </w:tr>
      <w:tr w:rsidR="00852E7C" w:rsidRPr="005156D3" w14:paraId="01B2B353" w14:textId="77777777" w:rsidTr="00B303F4">
        <w:trPr>
          <w:jc w:val="center"/>
          <w:ins w:id="259" w:author="Lars Løge" w:date="2018-09-05T15:08:00Z"/>
        </w:trPr>
        <w:tc>
          <w:tcPr>
            <w:tcW w:w="1864" w:type="dxa"/>
            <w:vAlign w:val="center"/>
          </w:tcPr>
          <w:p w14:paraId="41A54E39" w14:textId="77777777" w:rsidR="00852E7C" w:rsidRPr="00B303F4" w:rsidRDefault="00852E7C" w:rsidP="00B303F4">
            <w:pPr>
              <w:pStyle w:val="Tabletext"/>
              <w:jc w:val="center"/>
              <w:rPr>
                <w:ins w:id="260" w:author="Lars Løge" w:date="2018-09-05T15:08:00Z"/>
                <w:lang w:val="en-US"/>
              </w:rPr>
            </w:pPr>
            <m:oMathPara>
              <m:oMath>
                <m:r>
                  <w:ins w:id="261" w:author="Lars Løge" w:date="2018-09-05T15:10:00Z">
                    <m:rPr>
                      <m:sty m:val="p"/>
                    </m:rPr>
                    <w:rPr>
                      <w:rFonts w:ascii="Cambria Math" w:hAnsi="Cambria Math"/>
                    </w:rPr>
                    <m:t>Δ</m:t>
                  </w:ins>
                </m:r>
                <m:r>
                  <w:ins w:id="262" w:author="Lars Løge" w:date="2018-09-05T15:10:00Z">
                    <w:rPr>
                      <w:rFonts w:ascii="Cambria Math" w:hAnsi="Cambria Math"/>
                    </w:rPr>
                    <m:t>f</m:t>
                  </w:ins>
                </m:r>
              </m:oMath>
            </m:oMathPara>
          </w:p>
        </w:tc>
        <w:tc>
          <w:tcPr>
            <w:tcW w:w="1109" w:type="dxa"/>
            <w:vAlign w:val="center"/>
          </w:tcPr>
          <w:p w14:paraId="7DB6A9E9" w14:textId="77777777" w:rsidR="00852E7C" w:rsidRPr="00B303F4" w:rsidRDefault="00852E7C" w:rsidP="00B303F4">
            <w:pPr>
              <w:pStyle w:val="Tabletext"/>
              <w:jc w:val="center"/>
              <w:rPr>
                <w:ins w:id="263" w:author="Lars Løge" w:date="2018-09-05T15:08:00Z"/>
                <w:lang w:val="en-US"/>
              </w:rPr>
            </w:pPr>
            <w:ins w:id="264" w:author="Lars Løge" w:date="2018-09-05T15:08:00Z">
              <w:r w:rsidRPr="00B303F4">
                <w:rPr>
                  <w:lang w:val="en-US"/>
                </w:rPr>
                <w:t>2.5</w:t>
              </w:r>
            </w:ins>
          </w:p>
        </w:tc>
        <w:tc>
          <w:tcPr>
            <w:tcW w:w="1109" w:type="dxa"/>
            <w:vAlign w:val="center"/>
          </w:tcPr>
          <w:p w14:paraId="63A13B3D" w14:textId="77777777" w:rsidR="00852E7C" w:rsidRPr="00B303F4" w:rsidRDefault="00852E7C" w:rsidP="00B303F4">
            <w:pPr>
              <w:pStyle w:val="Tabletext"/>
              <w:jc w:val="center"/>
              <w:rPr>
                <w:ins w:id="265" w:author="Lars Løge" w:date="2018-09-05T15:08:00Z"/>
                <w:lang w:val="en-US"/>
              </w:rPr>
            </w:pPr>
            <w:ins w:id="266" w:author="Lars Løge" w:date="2018-09-05T15:08:00Z">
              <w:r w:rsidRPr="00B303F4">
                <w:rPr>
                  <w:lang w:val="en-US"/>
                </w:rPr>
                <w:t>5</w:t>
              </w:r>
            </w:ins>
          </w:p>
        </w:tc>
        <w:tc>
          <w:tcPr>
            <w:tcW w:w="709" w:type="dxa"/>
            <w:vAlign w:val="center"/>
          </w:tcPr>
          <w:p w14:paraId="3B6A8D12" w14:textId="77777777" w:rsidR="00852E7C" w:rsidRPr="00B303F4" w:rsidRDefault="00852E7C" w:rsidP="00B303F4">
            <w:pPr>
              <w:pStyle w:val="Tabletext"/>
              <w:jc w:val="center"/>
              <w:rPr>
                <w:ins w:id="267" w:author="Lars Løge" w:date="2018-09-05T15:08:00Z"/>
                <w:lang w:val="en-US"/>
              </w:rPr>
            </w:pPr>
            <w:ins w:id="268" w:author="Lars Løge" w:date="2018-09-05T15:08:00Z">
              <w:r w:rsidRPr="00B303F4">
                <w:rPr>
                  <w:lang w:val="en-US"/>
                </w:rPr>
                <w:t>kHz</w:t>
              </w:r>
            </w:ins>
          </w:p>
        </w:tc>
      </w:tr>
      <w:tr w:rsidR="00852E7C" w:rsidRPr="005156D3" w14:paraId="17EFAB88" w14:textId="77777777" w:rsidTr="00B303F4">
        <w:trPr>
          <w:jc w:val="center"/>
          <w:ins w:id="269" w:author="Lars Løge" w:date="2018-09-05T15:08:00Z"/>
        </w:trPr>
        <w:tc>
          <w:tcPr>
            <w:tcW w:w="1864" w:type="dxa"/>
            <w:vAlign w:val="center"/>
          </w:tcPr>
          <w:p w14:paraId="3F962B14" w14:textId="77777777" w:rsidR="00852E7C" w:rsidRPr="00B303F4" w:rsidRDefault="00BB4A68" w:rsidP="00B303F4">
            <w:pPr>
              <w:pStyle w:val="Tabletext"/>
              <w:jc w:val="center"/>
              <w:rPr>
                <w:ins w:id="270" w:author="Lars Løge" w:date="2018-09-05T15:08:00Z"/>
                <w:lang w:val="en-US"/>
              </w:rPr>
            </w:pPr>
            <m:oMathPara>
              <m:oMath>
                <m:sSub>
                  <m:sSubPr>
                    <m:ctrlPr>
                      <w:ins w:id="271" w:author="Lars Løge" w:date="2018-09-05T15:10:00Z">
                        <w:rPr>
                          <w:rFonts w:ascii="Cambria Math" w:hAnsi="Cambria Math"/>
                          <w:i/>
                          <w:sz w:val="24"/>
                        </w:rPr>
                      </w:ins>
                    </m:ctrlPr>
                  </m:sSubPr>
                  <m:e>
                    <m:r>
                      <w:ins w:id="272" w:author="Lars Løge" w:date="2018-09-05T15:10:00Z">
                        <w:rPr>
                          <w:rFonts w:ascii="Cambria Math" w:hAnsi="Cambria Math"/>
                        </w:rPr>
                        <m:t>BW</m:t>
                      </w:ins>
                    </m:r>
                  </m:e>
                  <m:sub>
                    <m:r>
                      <w:ins w:id="273" w:author="Lars Løge" w:date="2018-09-05T15:10:00Z">
                        <w:rPr>
                          <w:rFonts w:ascii="Cambria Math" w:hAnsi="Cambria Math"/>
                        </w:rPr>
                        <m:t>FM</m:t>
                      </w:ins>
                    </m:r>
                  </m:sub>
                </m:sSub>
              </m:oMath>
            </m:oMathPara>
          </w:p>
        </w:tc>
        <w:tc>
          <w:tcPr>
            <w:tcW w:w="1109" w:type="dxa"/>
            <w:vAlign w:val="center"/>
          </w:tcPr>
          <w:p w14:paraId="7EFF7362" w14:textId="77777777" w:rsidR="00852E7C" w:rsidRPr="00B303F4" w:rsidRDefault="00852E7C" w:rsidP="00B303F4">
            <w:pPr>
              <w:pStyle w:val="Tabletext"/>
              <w:jc w:val="center"/>
              <w:rPr>
                <w:ins w:id="274" w:author="Lars Løge" w:date="2018-09-05T15:08:00Z"/>
                <w:lang w:val="en-US"/>
              </w:rPr>
            </w:pPr>
            <w:ins w:id="275" w:author="Lars Løge" w:date="2018-09-05T15:08:00Z">
              <w:r w:rsidRPr="00B303F4">
                <w:rPr>
                  <w:lang w:val="en-US"/>
                </w:rPr>
                <w:t>11</w:t>
              </w:r>
            </w:ins>
          </w:p>
        </w:tc>
        <w:tc>
          <w:tcPr>
            <w:tcW w:w="1109" w:type="dxa"/>
            <w:vAlign w:val="center"/>
          </w:tcPr>
          <w:p w14:paraId="28FA74A2" w14:textId="77777777" w:rsidR="00852E7C" w:rsidRPr="00B303F4" w:rsidRDefault="00852E7C" w:rsidP="00B303F4">
            <w:pPr>
              <w:pStyle w:val="Tabletext"/>
              <w:jc w:val="center"/>
              <w:rPr>
                <w:ins w:id="276" w:author="Lars Løge" w:date="2018-09-05T15:08:00Z"/>
                <w:lang w:val="en-US"/>
              </w:rPr>
            </w:pPr>
            <w:ins w:id="277" w:author="Lars Løge" w:date="2018-09-05T15:08:00Z">
              <w:r w:rsidRPr="00B303F4">
                <w:rPr>
                  <w:lang w:val="en-US"/>
                </w:rPr>
                <w:t>16</w:t>
              </w:r>
            </w:ins>
          </w:p>
        </w:tc>
        <w:tc>
          <w:tcPr>
            <w:tcW w:w="709" w:type="dxa"/>
            <w:vAlign w:val="center"/>
          </w:tcPr>
          <w:p w14:paraId="2B593269" w14:textId="77777777" w:rsidR="00852E7C" w:rsidRPr="00B303F4" w:rsidRDefault="00852E7C" w:rsidP="00B303F4">
            <w:pPr>
              <w:pStyle w:val="Tabletext"/>
              <w:jc w:val="center"/>
              <w:rPr>
                <w:ins w:id="278" w:author="Lars Løge" w:date="2018-09-05T15:08:00Z"/>
                <w:lang w:val="en-US"/>
              </w:rPr>
            </w:pPr>
            <w:ins w:id="279" w:author="Lars Løge" w:date="2018-09-05T15:08:00Z">
              <w:r w:rsidRPr="00B303F4">
                <w:rPr>
                  <w:lang w:val="en-US"/>
                </w:rPr>
                <w:t>kHz</w:t>
              </w:r>
            </w:ins>
          </w:p>
        </w:tc>
      </w:tr>
      <w:tr w:rsidR="00852E7C" w:rsidRPr="005156D3" w14:paraId="5B8867D8" w14:textId="77777777" w:rsidTr="00B303F4">
        <w:trPr>
          <w:jc w:val="center"/>
          <w:ins w:id="280" w:author="Lars Løge" w:date="2018-09-05T15:08:00Z"/>
        </w:trPr>
        <w:tc>
          <w:tcPr>
            <w:tcW w:w="1864" w:type="dxa"/>
            <w:vAlign w:val="center"/>
          </w:tcPr>
          <w:p w14:paraId="60943B86" w14:textId="77777777" w:rsidR="00852E7C" w:rsidRPr="00B303F4" w:rsidRDefault="00852E7C" w:rsidP="00B303F4">
            <w:pPr>
              <w:pStyle w:val="Tabletext"/>
              <w:jc w:val="center"/>
              <w:rPr>
                <w:ins w:id="281" w:author="Lars Løge" w:date="2018-09-05T15:08:00Z"/>
                <w:lang w:val="en-US"/>
              </w:rPr>
            </w:pPr>
            <m:oMathPara>
              <m:oMath>
                <m:r>
                  <w:ins w:id="282" w:author="Lars Løge" w:date="2018-09-05T15:14:00Z">
                    <w:rPr>
                      <w:rFonts w:ascii="Cambria Math" w:hAnsi="Cambria Math"/>
                      <w:sz w:val="24"/>
                    </w:rPr>
                    <m:t>C/N</m:t>
                  </w:ins>
                </m:r>
              </m:oMath>
            </m:oMathPara>
          </w:p>
        </w:tc>
        <w:tc>
          <w:tcPr>
            <w:tcW w:w="1109" w:type="dxa"/>
            <w:vAlign w:val="center"/>
          </w:tcPr>
          <w:p w14:paraId="31BC6995" w14:textId="77777777" w:rsidR="00852E7C" w:rsidRPr="00B303F4" w:rsidRDefault="00852E7C" w:rsidP="00B303F4">
            <w:pPr>
              <w:pStyle w:val="Tabletext"/>
              <w:jc w:val="center"/>
              <w:rPr>
                <w:ins w:id="283" w:author="Lars Løge" w:date="2018-09-05T15:08:00Z"/>
                <w:lang w:val="en-US"/>
              </w:rPr>
            </w:pPr>
            <w:ins w:id="284" w:author="Lars Løge" w:date="2018-09-05T15:08:00Z">
              <w:r w:rsidRPr="00B303F4">
                <w:rPr>
                  <w:lang w:val="en-US"/>
                </w:rPr>
                <w:t>7.8</w:t>
              </w:r>
            </w:ins>
          </w:p>
        </w:tc>
        <w:tc>
          <w:tcPr>
            <w:tcW w:w="1109" w:type="dxa"/>
            <w:vAlign w:val="center"/>
          </w:tcPr>
          <w:p w14:paraId="242B542B" w14:textId="77777777" w:rsidR="00852E7C" w:rsidRPr="00B303F4" w:rsidRDefault="00852E7C" w:rsidP="00B303F4">
            <w:pPr>
              <w:pStyle w:val="Tabletext"/>
              <w:jc w:val="center"/>
              <w:rPr>
                <w:ins w:id="285" w:author="Lars Løge" w:date="2018-09-05T15:08:00Z"/>
                <w:lang w:val="en-US"/>
              </w:rPr>
            </w:pPr>
            <w:ins w:id="286" w:author="Lars Løge" w:date="2018-09-05T15:08:00Z">
              <w:r w:rsidRPr="00B303F4">
                <w:rPr>
                  <w:lang w:val="en-US"/>
                </w:rPr>
                <w:t>6.4</w:t>
              </w:r>
            </w:ins>
          </w:p>
        </w:tc>
        <w:tc>
          <w:tcPr>
            <w:tcW w:w="709" w:type="dxa"/>
            <w:vAlign w:val="center"/>
          </w:tcPr>
          <w:p w14:paraId="2D48C3B3" w14:textId="77777777" w:rsidR="00852E7C" w:rsidRPr="00B303F4" w:rsidRDefault="00852E7C" w:rsidP="00B303F4">
            <w:pPr>
              <w:pStyle w:val="Tabletext"/>
              <w:jc w:val="center"/>
              <w:rPr>
                <w:ins w:id="287" w:author="Lars Løge" w:date="2018-09-05T15:08:00Z"/>
                <w:lang w:val="en-US"/>
              </w:rPr>
            </w:pPr>
            <w:ins w:id="288" w:author="Lars Løge" w:date="2018-09-05T15:08:00Z">
              <w:r w:rsidRPr="00B303F4">
                <w:rPr>
                  <w:lang w:val="en-US"/>
                </w:rPr>
                <w:t>dB</w:t>
              </w:r>
            </w:ins>
          </w:p>
        </w:tc>
      </w:tr>
    </w:tbl>
    <w:p w14:paraId="1B049DB1" w14:textId="77777777" w:rsidR="00852E7C" w:rsidRPr="009D08D2" w:rsidRDefault="00852E7C" w:rsidP="00852E7C">
      <w:r w:rsidRPr="009D08D2">
        <w:t xml:space="preserve">A C/I level of more than 28.1 dB for the mobile station to base station link with interference from the VDE-SAT downlink is negligible relative to the </w:t>
      </w:r>
      <w:ins w:id="289" w:author="Lars Løge" w:date="2018-09-05T15:12:00Z">
        <w:r>
          <w:t xml:space="preserve">C/N values of 7.8 dB and 6.4 dB required to meet the </w:t>
        </w:r>
      </w:ins>
      <w:r w:rsidRPr="00880CC3">
        <w:rPr>
          <w:color w:val="000000" w:themeColor="text1"/>
        </w:rPr>
        <w:t xml:space="preserve">SINAD degradation protection values </w:t>
      </w:r>
      <w:ins w:id="290" w:author="Lars Løge" w:date="2018-09-05T15:13:00Z">
        <w:r>
          <w:rPr>
            <w:color w:val="000000" w:themeColor="text1"/>
          </w:rPr>
          <w:t xml:space="preserve">for land mobile systems </w:t>
        </w:r>
      </w:ins>
      <w:r w:rsidRPr="009D08D2">
        <w:t>provided in Recommendation ITU-R M.1808</w:t>
      </w:r>
      <w:ins w:id="291" w:author="Lars Løge" w:date="2018-09-05T15:19:00Z">
        <w:r>
          <w:t>, Annex 1</w:t>
        </w:r>
      </w:ins>
      <w:r w:rsidRPr="009D08D2">
        <w:t>. When, considering the actual realizable pfd level, the situation will improve even further.</w:t>
      </w:r>
    </w:p>
    <w:p w14:paraId="1B224913" w14:textId="77777777" w:rsidR="00852E7C" w:rsidRPr="009D08D2" w:rsidDel="00D80F3E" w:rsidRDefault="00852E7C" w:rsidP="00852E7C">
      <w:pPr>
        <w:rPr>
          <w:del w:id="292" w:author="Lars Løge" w:date="2018-09-05T15:13:00Z"/>
          <w:i/>
          <w:color w:val="FF0000"/>
        </w:rPr>
      </w:pPr>
      <w:del w:id="293" w:author="Lars Løge" w:date="2018-09-05T15:13:00Z">
        <w:r w:rsidRPr="009D08D2" w:rsidDel="00D80F3E">
          <w:rPr>
            <w:i/>
            <w:color w:val="FF0000"/>
          </w:rPr>
          <w:delText>[Editor’s note: The link between SINAD values and C/I values should be provided]</w:delText>
        </w:r>
      </w:del>
    </w:p>
    <w:p w14:paraId="08C35BC5" w14:textId="0F31DE15" w:rsidR="00D553BC" w:rsidRPr="009D08D2" w:rsidRDefault="00D553BC" w:rsidP="00852E7C">
      <w:r w:rsidRPr="009D08D2">
        <w:t>Furthermore, Report ITU-R M.1021 provides equipment characteristics for digital transmission in the land mobile service, including a bit energy to noise density ratio (E</w:t>
      </w:r>
      <w:r w:rsidRPr="009D08D2">
        <w:rPr>
          <w:vertAlign w:val="subscript"/>
        </w:rPr>
        <w:t>b</w:t>
      </w:r>
      <w:r w:rsidRPr="009D08D2">
        <w:t>/N</w:t>
      </w:r>
      <w:r w:rsidRPr="009D08D2">
        <w:rPr>
          <w:vertAlign w:val="subscript"/>
        </w:rPr>
        <w:t>0</w:t>
      </w:r>
      <w:r w:rsidRPr="009D08D2">
        <w:t>) reference sensitivity of 12 dB corresponding to a bit error ratio (BER) of 1%. According to Recommendation ITU-R M.1808, digital land mobile systems use C4FM modulation and a BER threshold of 5%. C4FM modulation has two bits per symbol. Given that C/I corresponds to symbol energy to noise density ratio (E</w:t>
      </w:r>
      <w:r w:rsidRPr="009D08D2">
        <w:rPr>
          <w:vertAlign w:val="subscript"/>
        </w:rPr>
        <w:t>s</w:t>
      </w:r>
      <w:r w:rsidRPr="009D08D2">
        <w:t>/N</w:t>
      </w:r>
      <w:r w:rsidRPr="009D08D2">
        <w:rPr>
          <w:vertAlign w:val="subscript"/>
        </w:rPr>
        <w:t>0</w:t>
      </w:r>
      <w:r w:rsidRPr="009D08D2">
        <w:t xml:space="preserve">), digital land mobile systems have a typical C/(N+I) threshold of 15 </w:t>
      </w:r>
      <w:proofErr w:type="spellStart"/>
      <w:r w:rsidRPr="009D08D2">
        <w:t>dB.</w:t>
      </w:r>
      <w:proofErr w:type="spellEnd"/>
      <w:r w:rsidRPr="009D08D2">
        <w:t xml:space="preserve"> A C/I level of more than 28.1 dB for the mobile station to base station link with interference from the VDE-SAT downlink is negligible relative to the reference sensitivity provided in Report ITU-R M.1021. When, considering the actual realizable pfd level, the situation will improve even further.</w:t>
      </w:r>
    </w:p>
    <w:p w14:paraId="49A446FE" w14:textId="77777777" w:rsidR="00D553BC" w:rsidRDefault="00D553BC" w:rsidP="00D553BC">
      <w:r w:rsidRPr="009D08D2">
        <w:t>Therefore, it can be concluded that the land mobile service will not experience harmful interference from the VDE-SAT downlink with the pfd-mask specified in Recommendation ITU-R M.2092-0.</w:t>
      </w:r>
    </w:p>
    <w:p w14:paraId="3E44617B" w14:textId="77777777" w:rsidR="00D553BC" w:rsidRPr="002A5028" w:rsidRDefault="00D553BC" w:rsidP="00D553BC">
      <w:pPr>
        <w:pStyle w:val="Heading5"/>
        <w:rPr>
          <w:lang w:val="en-US"/>
        </w:rPr>
      </w:pPr>
      <w:r w:rsidRPr="002A5028">
        <w:rPr>
          <w:lang w:val="en-US"/>
        </w:rPr>
        <w:t>6.1.2.2.2</w:t>
      </w:r>
      <w:r w:rsidRPr="002A5028">
        <w:rPr>
          <w:lang w:val="en-US"/>
        </w:rPr>
        <w:tab/>
        <w:t>View 2 about the power flux density mask</w:t>
      </w:r>
    </w:p>
    <w:p w14:paraId="605C720A" w14:textId="77777777" w:rsidR="00427842" w:rsidRPr="002A5028" w:rsidRDefault="00427842" w:rsidP="00427842">
      <w:pPr>
        <w:spacing w:before="60"/>
        <w:rPr>
          <w:lang w:val="en-US"/>
        </w:rPr>
      </w:pPr>
      <w:r>
        <w:rPr>
          <w:lang w:val="en-US"/>
        </w:rPr>
        <w:t>(… no changes …)</w:t>
      </w:r>
    </w:p>
    <w:p w14:paraId="558FD8FA" w14:textId="77777777" w:rsidR="00D553BC" w:rsidRPr="002A5028" w:rsidRDefault="00D553BC" w:rsidP="00D553BC">
      <w:pPr>
        <w:pStyle w:val="Heading5"/>
        <w:rPr>
          <w:lang w:val="en-US"/>
        </w:rPr>
      </w:pPr>
      <w:r w:rsidRPr="002A5028">
        <w:rPr>
          <w:lang w:val="en-US"/>
        </w:rPr>
        <w:t>6.1.2.2.3</w:t>
      </w:r>
      <w:r w:rsidRPr="002A5028">
        <w:rPr>
          <w:lang w:val="en-US"/>
        </w:rPr>
        <w:tab/>
        <w:t>View 3 about power flux density mask</w:t>
      </w:r>
    </w:p>
    <w:p w14:paraId="0A83C584" w14:textId="77777777" w:rsidR="00427842" w:rsidRPr="002A5028" w:rsidRDefault="00427842" w:rsidP="00427842">
      <w:pPr>
        <w:spacing w:before="60"/>
        <w:rPr>
          <w:lang w:val="en-US"/>
        </w:rPr>
      </w:pPr>
      <w:r>
        <w:rPr>
          <w:lang w:val="en-US"/>
        </w:rPr>
        <w:t>(… no changes …)</w:t>
      </w:r>
    </w:p>
    <w:p w14:paraId="7C3D127F" w14:textId="77777777" w:rsidR="00D553BC" w:rsidRPr="002A5028" w:rsidRDefault="00D553BC" w:rsidP="00D553BC">
      <w:pPr>
        <w:pStyle w:val="Heading2"/>
        <w:ind w:left="0" w:firstLine="0"/>
        <w:rPr>
          <w:lang w:val="en-US"/>
        </w:rPr>
      </w:pPr>
      <w:r w:rsidRPr="002A5028">
        <w:rPr>
          <w:lang w:val="en-US"/>
        </w:rPr>
        <w:t>6.2</w:t>
      </w:r>
      <w:r w:rsidRPr="002A5028">
        <w:rPr>
          <w:lang w:val="en-US"/>
        </w:rPr>
        <w:tab/>
        <w:t>Out-of-band interference</w:t>
      </w:r>
    </w:p>
    <w:bookmarkEnd w:id="77"/>
    <w:p w14:paraId="4DFB7F28" w14:textId="77777777" w:rsidR="00427842" w:rsidRPr="002A5028" w:rsidRDefault="00427842" w:rsidP="00427842">
      <w:pPr>
        <w:spacing w:before="60"/>
        <w:rPr>
          <w:lang w:val="en-US"/>
        </w:rPr>
      </w:pPr>
      <w:r>
        <w:rPr>
          <w:lang w:val="en-US"/>
        </w:rPr>
        <w:t>(… no changes …)</w:t>
      </w:r>
    </w:p>
    <w:p w14:paraId="444A0676" w14:textId="77777777" w:rsidR="00D553BC" w:rsidRPr="002A5028" w:rsidRDefault="00D553BC" w:rsidP="00D553BC">
      <w:pPr>
        <w:pStyle w:val="Heading1"/>
        <w:numPr>
          <w:ilvl w:val="0"/>
          <w:numId w:val="2"/>
        </w:numPr>
        <w:ind w:left="1134" w:hanging="1134"/>
        <w:rPr>
          <w:lang w:val="en-US"/>
        </w:rPr>
      </w:pPr>
      <w:bookmarkStart w:id="294" w:name="_Toc445972032"/>
      <w:r w:rsidRPr="002A5028">
        <w:rPr>
          <w:lang w:val="en-US"/>
        </w:rPr>
        <w:t>Satellite receiver resilience to harmful interference from incumbent services and those in adjacent frequency band</w:t>
      </w:r>
      <w:bookmarkEnd w:id="294"/>
    </w:p>
    <w:p w14:paraId="66E6AA0B" w14:textId="77777777" w:rsidR="007D0562" w:rsidRPr="007D0562" w:rsidRDefault="007D0562" w:rsidP="007D0562">
      <w:pPr>
        <w:spacing w:before="60"/>
        <w:rPr>
          <w:lang w:val="en-US"/>
        </w:rPr>
      </w:pPr>
      <w:bookmarkStart w:id="295" w:name="_Toc445972043"/>
      <w:r>
        <w:rPr>
          <w:lang w:val="en-US"/>
        </w:rPr>
        <w:t>(… no changes …)</w:t>
      </w:r>
    </w:p>
    <w:p w14:paraId="3A164548" w14:textId="77777777" w:rsidR="00D553BC" w:rsidRPr="002A5028" w:rsidRDefault="00D553BC" w:rsidP="00D553BC">
      <w:pPr>
        <w:pStyle w:val="Heading1"/>
        <w:rPr>
          <w:lang w:val="en-US"/>
        </w:rPr>
      </w:pPr>
      <w:r w:rsidRPr="002A5028">
        <w:rPr>
          <w:lang w:val="en-US"/>
        </w:rPr>
        <w:t>8</w:t>
      </w:r>
      <w:r w:rsidRPr="002A5028">
        <w:rPr>
          <w:lang w:val="en-US"/>
        </w:rPr>
        <w:tab/>
        <w:t>Testing, demonstrations and measurements</w:t>
      </w:r>
      <w:bookmarkStart w:id="296" w:name="_Toc445972044"/>
      <w:bookmarkEnd w:id="295"/>
    </w:p>
    <w:p w14:paraId="036CBA78" w14:textId="77777777" w:rsidR="00D553BC" w:rsidRPr="00F8008C" w:rsidRDefault="007D0562" w:rsidP="009D08D2">
      <w:pPr>
        <w:rPr>
          <w:lang w:val="en-US"/>
        </w:rPr>
      </w:pPr>
      <w:r>
        <w:rPr>
          <w:lang w:val="en-US"/>
        </w:rPr>
        <w:t>(… no changes …)</w:t>
      </w:r>
      <w:r w:rsidR="00D553BC" w:rsidRPr="009D08D2">
        <w:rPr>
          <w:lang w:val="en-US"/>
        </w:rPr>
        <w:t xml:space="preserve"> </w:t>
      </w:r>
    </w:p>
    <w:p w14:paraId="7D3A42DD" w14:textId="77777777" w:rsidR="00D553BC" w:rsidRPr="009B1737" w:rsidDel="007D0562" w:rsidRDefault="00D553BC" w:rsidP="00D553BC">
      <w:pPr>
        <w:pStyle w:val="Heading1"/>
        <w:ind w:left="0" w:firstLine="0"/>
        <w:rPr>
          <w:del w:id="297" w:author="Lars Løge" w:date="2018-08-21T15:35:00Z"/>
          <w:lang w:val="en-US"/>
        </w:rPr>
      </w:pPr>
      <w:del w:id="298" w:author="Lars Løge" w:date="2018-08-21T15:35:00Z">
        <w:r w:rsidRPr="009B1737" w:rsidDel="007D0562">
          <w:rPr>
            <w:lang w:val="en-US"/>
          </w:rPr>
          <w:delText>9</w:delText>
        </w:r>
        <w:r w:rsidRPr="009B1737" w:rsidDel="007D0562">
          <w:rPr>
            <w:lang w:val="en-US"/>
          </w:rPr>
          <w:tab/>
          <w:delText>Future demonstrations and measurements</w:delText>
        </w:r>
        <w:bookmarkEnd w:id="296"/>
      </w:del>
    </w:p>
    <w:p w14:paraId="3F241E1C" w14:textId="77777777" w:rsidR="00D553BC" w:rsidRPr="00B0137B" w:rsidDel="007D0562" w:rsidRDefault="00D553BC" w:rsidP="00D553BC">
      <w:pPr>
        <w:rPr>
          <w:del w:id="299" w:author="Lars Løge" w:date="2018-08-21T15:35:00Z"/>
          <w:i/>
          <w:lang w:val="en-US"/>
        </w:rPr>
      </w:pPr>
      <w:del w:id="300" w:author="Lars Løge" w:date="2018-08-21T15:35:00Z">
        <w:r w:rsidRPr="00B0137B" w:rsidDel="007D0562">
          <w:rPr>
            <w:lang w:val="en-US"/>
          </w:rPr>
          <w:delText>[</w:delText>
        </w:r>
        <w:r w:rsidRPr="009D08D2" w:rsidDel="007D0562">
          <w:rPr>
            <w:i/>
            <w:lang w:val="en-US"/>
          </w:rPr>
          <w:delText>Editorial note:</w:delText>
        </w:r>
        <w:r w:rsidRPr="00B0137B" w:rsidDel="007D0562">
          <w:rPr>
            <w:i/>
            <w:lang w:val="en-US"/>
          </w:rPr>
          <w:delText xml:space="preserve"> </w:delText>
        </w:r>
        <w:r w:rsidRPr="009D08D2" w:rsidDel="007D0562">
          <w:rPr>
            <w:i/>
            <w:lang w:val="en-US"/>
          </w:rPr>
          <w:delText xml:space="preserve">This section is intended only as information on planned and on-going demonstration and measurement projects and should be removed from the final report. </w:delText>
        </w:r>
      </w:del>
    </w:p>
    <w:p w14:paraId="67A3DB88" w14:textId="77777777" w:rsidR="00D553BC" w:rsidRPr="00B0137B" w:rsidDel="007D0562" w:rsidRDefault="00D553BC" w:rsidP="00D553BC">
      <w:pPr>
        <w:rPr>
          <w:del w:id="301" w:author="Lars Løge" w:date="2018-08-21T15:35:00Z"/>
          <w:i/>
          <w:lang w:val="en-US"/>
        </w:rPr>
      </w:pPr>
      <w:del w:id="302" w:author="Lars Løge" w:date="2018-08-21T15:35:00Z">
        <w:r w:rsidRPr="00B0137B" w:rsidDel="007D0562">
          <w:rPr>
            <w:rFonts w:hint="eastAsia"/>
            <w:lang w:val="en-US" w:eastAsia="zh-CN"/>
          </w:rPr>
          <w:lastRenderedPageBreak/>
          <w:delText>[</w:delText>
        </w:r>
        <w:r w:rsidRPr="009D08D2" w:rsidDel="007D0562">
          <w:rPr>
            <w:i/>
            <w:lang w:val="en-US"/>
          </w:rPr>
          <w:delText>Editorial note: Additional demonstration and measurement projects/activities should be included as they become public.</w:delText>
        </w:r>
        <w:r w:rsidRPr="00B0137B" w:rsidDel="007D0562">
          <w:rPr>
            <w:lang w:val="en-US"/>
          </w:rPr>
          <w:delText>]</w:delText>
        </w:r>
      </w:del>
    </w:p>
    <w:p w14:paraId="1429D590" w14:textId="77777777" w:rsidR="00D553BC" w:rsidRPr="009B1737" w:rsidDel="007D0562" w:rsidRDefault="00D553BC" w:rsidP="00D553BC">
      <w:pPr>
        <w:pStyle w:val="Heading2"/>
        <w:ind w:left="0" w:firstLine="0"/>
        <w:rPr>
          <w:del w:id="303" w:author="Lars Løge" w:date="2018-08-21T15:35:00Z"/>
          <w:lang w:val="en-US"/>
        </w:rPr>
      </w:pPr>
      <w:bookmarkStart w:id="304" w:name="_Toc445972049"/>
      <w:del w:id="305" w:author="Lars Løge" w:date="2018-08-21T15:35:00Z">
        <w:r w:rsidRPr="009D08D2" w:rsidDel="007D0562">
          <w:rPr>
            <w:lang w:val="en-US"/>
          </w:rPr>
          <w:delText>9.1</w:delText>
        </w:r>
        <w:r w:rsidRPr="009D08D2" w:rsidDel="007D0562">
          <w:rPr>
            <w:lang w:val="en-US"/>
          </w:rPr>
          <w:tab/>
          <w:delText>EfficienSea 2 coordination</w:delText>
        </w:r>
        <w:bookmarkEnd w:id="304"/>
      </w:del>
    </w:p>
    <w:p w14:paraId="23F2B108" w14:textId="77777777" w:rsidR="00D553BC" w:rsidRPr="002A5028" w:rsidDel="007D0562" w:rsidRDefault="00D553BC" w:rsidP="00D553BC">
      <w:pPr>
        <w:rPr>
          <w:del w:id="306" w:author="Lars Løge" w:date="2018-08-21T15:35:00Z"/>
          <w:lang w:val="en-US"/>
        </w:rPr>
      </w:pPr>
      <w:del w:id="307" w:author="Lars Løge" w:date="2018-08-21T15:35:00Z">
        <w:r w:rsidRPr="009D08D2" w:rsidDel="007D0562">
          <w:rPr>
            <w:lang w:val="en-US"/>
          </w:rPr>
          <w:delText>EfficienSea2 is a European Community project for a safer and more efficient waterborne operation through new technologies and smarter traffic management. This 3-year project is entering its second year, running from mid-2015 to mid-2018. The project is in the scope of the Horizon 2020, the biggest EU Research and Innovation programme. Lead by the DMA, 33 entities are contributors. One of activities is dedicated to novel maritime communications and among them the VDES. One aspect of the project was to develop VDES hardware prototypes in a lab environment</w:delText>
        </w:r>
        <w:r w:rsidRPr="002A5028" w:rsidDel="007D0562">
          <w:rPr>
            <w:lang w:val="en-US"/>
          </w:rPr>
          <w:delText xml:space="preserve"> which take into account the radio technical standards and specifications under construction </w:delText>
        </w:r>
        <w:r w:rsidR="00382E81" w:rsidDel="007D0562">
          <w:rPr>
            <w:lang w:val="en-US"/>
          </w:rPr>
          <w:delText>in the</w:delText>
        </w:r>
        <w:r w:rsidRPr="002A5028" w:rsidDel="007D0562">
          <w:rPr>
            <w:lang w:val="en-US"/>
          </w:rPr>
          <w:delText xml:space="preserve"> </w:delText>
        </w:r>
        <w:r w:rsidR="00382E81" w:rsidRPr="002A5028" w:rsidDel="007D0562">
          <w:rPr>
            <w:rFonts w:asciiTheme="majorBidi" w:hAnsiTheme="majorBidi" w:cstheme="majorBidi"/>
            <w:szCs w:val="24"/>
            <w:lang w:val="en-US"/>
          </w:rPr>
          <w:delText>International Association of Marine Aids to Navigation and Lighthouse Authorities</w:delText>
        </w:r>
        <w:r w:rsidRPr="002A5028" w:rsidDel="007D0562">
          <w:rPr>
            <w:lang w:val="en-US"/>
          </w:rPr>
          <w:delText xml:space="preserve"> and the resolution adopted in November 2015 by ITU during the WRC</w:delText>
        </w:r>
        <w:r w:rsidRPr="002A5028" w:rsidDel="007D0562">
          <w:rPr>
            <w:lang w:val="en-US"/>
          </w:rPr>
          <w:noBreakHyphen/>
          <w:delText xml:space="preserve">15. In addition, live sea trials for testing exchanges of ship-to-ship and ship-to-shore data with real-life e-navigation scenarios are underway. EfficienSea 2 is also coordinating terrestrial VDES activities with satellite VDES activities. </w:delText>
        </w:r>
      </w:del>
    </w:p>
    <w:p w14:paraId="307E50D5" w14:textId="77777777" w:rsidR="00D553BC" w:rsidRPr="002A5028" w:rsidDel="007D0562" w:rsidRDefault="00D553BC" w:rsidP="00D553BC">
      <w:pPr>
        <w:rPr>
          <w:del w:id="308" w:author="Lars Løge" w:date="2018-08-21T15:35:00Z"/>
          <w:lang w:val="en-US" w:eastAsia="zh-CN"/>
        </w:rPr>
      </w:pPr>
      <w:del w:id="309" w:author="Lars Løge" w:date="2018-08-21T15:35:00Z">
        <w:r w:rsidRPr="002A5028" w:rsidDel="007D0562">
          <w:rPr>
            <w:lang w:val="en-US"/>
          </w:rPr>
          <w:delText>The satellite VDES are lead by ESA under the ARTES program dedicated to research on the telecommunications systems. One of these activities is focussed on the VDE-SAT user needs and requirements to derive the system design. Another is aimed at the realisation of a test satellite with a flight demonstration within the EfficienSea 2 timeframe. A liaison between ESA, the main actors of the VDE-SAT activities and the EfficienSea 2 terrestrial VDES actors permits the inclusion of the satellite VDES downlink component into overall VDES testbed activities.</w:delText>
        </w:r>
      </w:del>
    </w:p>
    <w:p w14:paraId="78EFB572" w14:textId="77777777" w:rsidR="00D553BC" w:rsidRPr="002A5028" w:rsidRDefault="00D553BC">
      <w:pPr>
        <w:tabs>
          <w:tab w:val="clear" w:pos="1134"/>
          <w:tab w:val="clear" w:pos="1871"/>
          <w:tab w:val="clear" w:pos="2268"/>
        </w:tabs>
        <w:overflowPunct/>
        <w:autoSpaceDE/>
        <w:autoSpaceDN/>
        <w:adjustRightInd/>
        <w:spacing w:before="0"/>
        <w:textAlignment w:val="auto"/>
        <w:rPr>
          <w:lang w:val="en-US"/>
        </w:rPr>
      </w:pPr>
      <w:r w:rsidRPr="002A5028">
        <w:rPr>
          <w:lang w:val="en-US"/>
        </w:rPr>
        <w:br w:type="page"/>
      </w:r>
    </w:p>
    <w:p w14:paraId="1F10CDDA" w14:textId="77777777" w:rsidR="00D553BC" w:rsidRPr="002A5028" w:rsidRDefault="00D553BC" w:rsidP="00D553BC">
      <w:pPr>
        <w:pStyle w:val="AnnexNo"/>
        <w:rPr>
          <w:lang w:val="en-US"/>
        </w:rPr>
      </w:pPr>
      <w:r w:rsidRPr="002A5028">
        <w:rPr>
          <w:lang w:val="en-US"/>
        </w:rPr>
        <w:lastRenderedPageBreak/>
        <w:t>APPENDIX 1</w:t>
      </w:r>
    </w:p>
    <w:p w14:paraId="62B5EC59" w14:textId="77777777" w:rsidR="00D553BC" w:rsidRPr="002A5028" w:rsidRDefault="00D553BC" w:rsidP="00D553BC">
      <w:pPr>
        <w:pStyle w:val="Annextitle"/>
        <w:rPr>
          <w:lang w:val="en-US"/>
        </w:rPr>
      </w:pPr>
      <w:r w:rsidRPr="002A5028">
        <w:rPr>
          <w:lang w:val="en-US"/>
        </w:rPr>
        <w:t xml:space="preserve">Considerations for the power flux density mask for the VHF data exchange - satellite downlink </w:t>
      </w:r>
      <w:r w:rsidRPr="002A5028">
        <w:rPr>
          <w:lang w:val="en-US"/>
        </w:rPr>
        <w:br/>
        <w:t>(Rec. ITU-R M.2092-0 Annex 4)</w:t>
      </w:r>
    </w:p>
    <w:p w14:paraId="78390F76" w14:textId="77777777" w:rsidR="00D553BC" w:rsidRPr="002A5028" w:rsidRDefault="007D0562" w:rsidP="00D553BC">
      <w:pPr>
        <w:rPr>
          <w:lang w:val="en-US"/>
        </w:rPr>
      </w:pPr>
      <w:r>
        <w:rPr>
          <w:lang w:val="en-US"/>
        </w:rPr>
        <w:t>(… no changes …)</w:t>
      </w:r>
      <w:r w:rsidR="00D553BC" w:rsidRPr="002A5028">
        <w:rPr>
          <w:rFonts w:eastAsia="Calibri"/>
          <w:szCs w:val="24"/>
          <w:lang w:val="en-US" w:eastAsia="zh-CN"/>
        </w:rPr>
        <w:t xml:space="preserve"> </w:t>
      </w:r>
    </w:p>
    <w:p w14:paraId="401308BE" w14:textId="77777777" w:rsidR="00D553BC" w:rsidRDefault="00D553BC">
      <w:pPr>
        <w:tabs>
          <w:tab w:val="clear" w:pos="1134"/>
          <w:tab w:val="clear" w:pos="1871"/>
          <w:tab w:val="clear" w:pos="2268"/>
        </w:tabs>
        <w:overflowPunct/>
        <w:autoSpaceDE/>
        <w:autoSpaceDN/>
        <w:adjustRightInd/>
        <w:spacing w:before="0"/>
        <w:textAlignment w:val="auto"/>
        <w:rPr>
          <w:lang w:val="en-US"/>
        </w:rPr>
      </w:pPr>
      <w:r>
        <w:rPr>
          <w:lang w:val="en-US"/>
        </w:rPr>
        <w:br w:type="page"/>
      </w:r>
    </w:p>
    <w:p w14:paraId="35434A00" w14:textId="77777777" w:rsidR="00D553BC" w:rsidRPr="0044706D" w:rsidRDefault="00D553BC" w:rsidP="00D553BC">
      <w:pPr>
        <w:pStyle w:val="AnnexNo"/>
        <w:rPr>
          <w:lang w:val="en-US"/>
        </w:rPr>
      </w:pPr>
      <w:r w:rsidRPr="009D08D2">
        <w:rPr>
          <w:lang w:val="en-US"/>
        </w:rPr>
        <w:lastRenderedPageBreak/>
        <w:t>APPENDIX 2</w:t>
      </w:r>
    </w:p>
    <w:p w14:paraId="717AA7D5" w14:textId="77777777" w:rsidR="00D553BC" w:rsidRPr="0044706D" w:rsidRDefault="00D553BC" w:rsidP="00D553BC">
      <w:pPr>
        <w:pStyle w:val="Annextitle"/>
        <w:rPr>
          <w:lang w:val="en-US"/>
        </w:rPr>
      </w:pPr>
      <w:r w:rsidRPr="009D08D2">
        <w:t xml:space="preserve">Carrier to interference analysis of </w:t>
      </w:r>
      <w:r w:rsidR="00E16D32">
        <w:t>power flux density masks</w:t>
      </w:r>
      <w:r w:rsidR="00E16D32">
        <w:br/>
      </w:r>
      <w:r w:rsidRPr="009D08D2">
        <w:t>for the VDE-SAT downlink</w:t>
      </w:r>
    </w:p>
    <w:p w14:paraId="09857B50" w14:textId="77777777" w:rsidR="00D553BC" w:rsidRPr="0044706D" w:rsidRDefault="00D553BC" w:rsidP="00D553BC">
      <w:pPr>
        <w:pStyle w:val="Heading1"/>
      </w:pPr>
      <w:r w:rsidRPr="009D08D2">
        <w:t>A2.1</w:t>
      </w:r>
      <w:r w:rsidRPr="009D08D2">
        <w:tab/>
        <w:t>VHF data exchange satellite downlink</w:t>
      </w:r>
    </w:p>
    <w:p w14:paraId="60D852F3" w14:textId="77777777" w:rsidR="00D553BC" w:rsidRPr="00B0137B" w:rsidRDefault="007D0562" w:rsidP="00D553BC">
      <w:pPr>
        <w:rPr>
          <w:i/>
          <w:iCs/>
        </w:rPr>
      </w:pPr>
      <w:r>
        <w:rPr>
          <w:lang w:val="en-US"/>
        </w:rPr>
        <w:t>(… no changes …)</w:t>
      </w:r>
    </w:p>
    <w:p w14:paraId="65F31888" w14:textId="77777777" w:rsidR="00D553BC" w:rsidRPr="0044706D" w:rsidRDefault="00D553BC" w:rsidP="00D553BC">
      <w:pPr>
        <w:pStyle w:val="Heading1"/>
        <w:rPr>
          <w:lang w:val="en-US"/>
        </w:rPr>
      </w:pPr>
      <w:r w:rsidRPr="009D08D2">
        <w:rPr>
          <w:lang w:val="en-US"/>
        </w:rPr>
        <w:t>A2.2</w:t>
      </w:r>
      <w:r w:rsidRPr="009D08D2">
        <w:rPr>
          <w:lang w:val="en-US"/>
        </w:rPr>
        <w:tab/>
        <w:t xml:space="preserve">Consideration of an alternative power flux density mask based on available land mobile </w:t>
      </w:r>
      <w:r w:rsidRPr="009D08D2">
        <w:t>service</w:t>
      </w:r>
      <w:r w:rsidRPr="009D08D2">
        <w:rPr>
          <w:lang w:val="en-US"/>
        </w:rPr>
        <w:t xml:space="preserve"> characteristics in Recommendation ITU</w:t>
      </w:r>
      <w:r w:rsidRPr="009D08D2">
        <w:rPr>
          <w:lang w:val="en-US"/>
        </w:rPr>
        <w:noBreakHyphen/>
        <w:t>R M.1808-0</w:t>
      </w:r>
    </w:p>
    <w:p w14:paraId="3A00F498" w14:textId="77777777" w:rsidR="00E16D32" w:rsidRDefault="007D0562">
      <w:pPr>
        <w:tabs>
          <w:tab w:val="clear" w:pos="1134"/>
          <w:tab w:val="clear" w:pos="1871"/>
          <w:tab w:val="clear" w:pos="2268"/>
        </w:tabs>
        <w:overflowPunct/>
        <w:autoSpaceDE/>
        <w:autoSpaceDN/>
        <w:adjustRightInd/>
        <w:spacing w:before="0"/>
        <w:textAlignment w:val="auto"/>
        <w:rPr>
          <w:b/>
          <w:lang w:val="en-US"/>
        </w:rPr>
      </w:pPr>
      <w:r>
        <w:rPr>
          <w:lang w:val="en-US"/>
        </w:rPr>
        <w:t>(… no changes …)</w:t>
      </w:r>
    </w:p>
    <w:p w14:paraId="51B4473B" w14:textId="77777777" w:rsidR="00D553BC" w:rsidRPr="0044706D" w:rsidRDefault="00D553BC" w:rsidP="00D553BC">
      <w:pPr>
        <w:pStyle w:val="Heading2"/>
        <w:rPr>
          <w:rFonts w:eastAsia="Calibri"/>
          <w:lang w:val="en-US" w:eastAsia="zh-CN"/>
        </w:rPr>
      </w:pPr>
      <w:r>
        <w:rPr>
          <w:lang w:val="en-US"/>
        </w:rPr>
        <w:t>A2.2</w:t>
      </w:r>
      <w:r w:rsidRPr="009D08D2">
        <w:rPr>
          <w:lang w:val="en-US"/>
        </w:rPr>
        <w:t>.1</w:t>
      </w:r>
      <w:r w:rsidRPr="009D08D2">
        <w:rPr>
          <w:rFonts w:eastAsia="Calibri"/>
          <w:lang w:val="en-US" w:eastAsia="zh-CN"/>
        </w:rPr>
        <w:tab/>
        <w:t xml:space="preserve">VHF data exchange system satellite downlink </w:t>
      </w:r>
      <w:r w:rsidRPr="009D08D2">
        <w:rPr>
          <w:rFonts w:eastAsia="Calibri"/>
          <w:i/>
          <w:lang w:val="en-US" w:eastAsia="zh-CN"/>
        </w:rPr>
        <w:t>C/N</w:t>
      </w:r>
      <w:r w:rsidRPr="009D08D2">
        <w:rPr>
          <w:rFonts w:eastAsia="Calibri"/>
          <w:lang w:val="en-US" w:eastAsia="zh-CN"/>
        </w:rPr>
        <w:t xml:space="preserve"> performance assessment of the proposed alternative </w:t>
      </w:r>
      <w:r w:rsidRPr="009D08D2">
        <w:rPr>
          <w:lang w:val="en-US"/>
        </w:rPr>
        <w:t>power flux density</w:t>
      </w:r>
      <w:r w:rsidRPr="009D08D2">
        <w:rPr>
          <w:rFonts w:eastAsia="Calibri"/>
          <w:lang w:val="en-US" w:eastAsia="zh-CN"/>
        </w:rPr>
        <w:t xml:space="preserve"> mask to ensure the protection of the land mobile service</w:t>
      </w:r>
    </w:p>
    <w:p w14:paraId="0C1D7E60" w14:textId="77777777" w:rsidR="007D0562" w:rsidRDefault="007D0562" w:rsidP="007D0562">
      <w:pPr>
        <w:tabs>
          <w:tab w:val="clear" w:pos="1134"/>
          <w:tab w:val="clear" w:pos="1871"/>
          <w:tab w:val="clear" w:pos="2268"/>
        </w:tabs>
        <w:overflowPunct/>
        <w:autoSpaceDE/>
        <w:autoSpaceDN/>
        <w:adjustRightInd/>
        <w:spacing w:before="0"/>
        <w:textAlignment w:val="auto"/>
        <w:rPr>
          <w:b/>
          <w:lang w:val="en-US"/>
        </w:rPr>
      </w:pPr>
      <w:r>
        <w:rPr>
          <w:lang w:val="en-US"/>
        </w:rPr>
        <w:t>(… no changes …)</w:t>
      </w:r>
    </w:p>
    <w:p w14:paraId="6285D77B" w14:textId="77777777" w:rsidR="00D553BC" w:rsidRPr="0044706D" w:rsidRDefault="00D553BC" w:rsidP="00D553BC">
      <w:pPr>
        <w:pStyle w:val="Heading3"/>
        <w:ind w:left="720" w:hanging="720"/>
        <w:rPr>
          <w:lang w:val="en-US"/>
        </w:rPr>
      </w:pPr>
      <w:r>
        <w:rPr>
          <w:lang w:val="en-US"/>
        </w:rPr>
        <w:t>A2.2.</w:t>
      </w:r>
      <w:r w:rsidRPr="009D08D2">
        <w:rPr>
          <w:lang w:val="en-US"/>
        </w:rPr>
        <w:t>2</w:t>
      </w:r>
      <w:r w:rsidRPr="009D08D2">
        <w:rPr>
          <w:lang w:val="en-US"/>
        </w:rPr>
        <w:tab/>
        <w:t>Carrier to interference (</w:t>
      </w:r>
      <w:r w:rsidRPr="009D08D2">
        <w:rPr>
          <w:rFonts w:eastAsia="Calibri"/>
          <w:i/>
          <w:lang w:val="en-US" w:eastAsia="zh-CN"/>
        </w:rPr>
        <w:t>C/I</w:t>
      </w:r>
      <w:r w:rsidRPr="009D08D2">
        <w:rPr>
          <w:rFonts w:eastAsia="Calibri"/>
          <w:lang w:val="en-US" w:eastAsia="zh-CN"/>
        </w:rPr>
        <w:t xml:space="preserve">) performance comparison of the current pfd mask and the alternative </w:t>
      </w:r>
      <w:r w:rsidRPr="009D08D2">
        <w:rPr>
          <w:lang w:val="en-US"/>
        </w:rPr>
        <w:t>pfd</w:t>
      </w:r>
      <w:r w:rsidRPr="009D08D2">
        <w:rPr>
          <w:rFonts w:eastAsia="Calibri"/>
          <w:lang w:val="en-US" w:eastAsia="zh-CN"/>
        </w:rPr>
        <w:t xml:space="preserve"> mask to ensure the protection of the land mobile service</w:t>
      </w:r>
    </w:p>
    <w:p w14:paraId="43A862C6" w14:textId="77777777" w:rsidR="00DD6B96" w:rsidRDefault="00DD6B96" w:rsidP="00DD6B96">
      <w:pPr>
        <w:tabs>
          <w:tab w:val="clear" w:pos="1134"/>
          <w:tab w:val="clear" w:pos="1871"/>
          <w:tab w:val="clear" w:pos="2268"/>
        </w:tabs>
        <w:overflowPunct/>
        <w:autoSpaceDE/>
        <w:autoSpaceDN/>
        <w:adjustRightInd/>
        <w:spacing w:before="0"/>
        <w:textAlignment w:val="auto"/>
        <w:rPr>
          <w:b/>
          <w:lang w:val="en-US"/>
        </w:rPr>
      </w:pPr>
      <w:r>
        <w:rPr>
          <w:lang w:val="en-US"/>
        </w:rPr>
        <w:t>(… no changes …)</w:t>
      </w:r>
    </w:p>
    <w:p w14:paraId="2DE21EA5" w14:textId="77777777" w:rsidR="00D553BC" w:rsidRPr="003F08C1" w:rsidRDefault="00D553BC" w:rsidP="00D553BC">
      <w:pPr>
        <w:pStyle w:val="Heading3"/>
      </w:pPr>
      <w:r w:rsidRPr="009D08D2">
        <w:t>A2.2.2.1</w:t>
      </w:r>
      <w:r w:rsidRPr="009D08D2">
        <w:tab/>
        <w:t>Characteristics of land mobile systems operating in the 156 to 162 MHz band</w:t>
      </w:r>
    </w:p>
    <w:p w14:paraId="56BE7C2D" w14:textId="77777777" w:rsidR="00DD6B96" w:rsidRDefault="00DD6B96" w:rsidP="00DD6B96">
      <w:pPr>
        <w:tabs>
          <w:tab w:val="clear" w:pos="1134"/>
          <w:tab w:val="clear" w:pos="1871"/>
          <w:tab w:val="clear" w:pos="2268"/>
        </w:tabs>
        <w:overflowPunct/>
        <w:autoSpaceDE/>
        <w:autoSpaceDN/>
        <w:adjustRightInd/>
        <w:spacing w:before="0"/>
        <w:textAlignment w:val="auto"/>
        <w:rPr>
          <w:b/>
          <w:lang w:val="en-US"/>
        </w:rPr>
      </w:pPr>
      <w:r>
        <w:rPr>
          <w:lang w:val="en-US"/>
        </w:rPr>
        <w:t>(… no changes …)</w:t>
      </w:r>
    </w:p>
    <w:p w14:paraId="64AEBB30" w14:textId="77777777" w:rsidR="00D553BC" w:rsidRPr="003F08C1" w:rsidRDefault="00D553BC" w:rsidP="00D553BC">
      <w:pPr>
        <w:pStyle w:val="Heading3"/>
      </w:pPr>
      <w:r w:rsidRPr="009D08D2">
        <w:t>A2.2.2.2</w:t>
      </w:r>
      <w:r w:rsidRPr="009D08D2">
        <w:tab/>
        <w:t>Link budget calculations for transmissions between base stations and mobile stations</w:t>
      </w:r>
    </w:p>
    <w:p w14:paraId="1E500F69" w14:textId="77777777" w:rsidR="00DD6B96" w:rsidRDefault="00DD6B96" w:rsidP="00DD6B96">
      <w:pPr>
        <w:tabs>
          <w:tab w:val="clear" w:pos="1134"/>
          <w:tab w:val="clear" w:pos="1871"/>
          <w:tab w:val="clear" w:pos="2268"/>
        </w:tabs>
        <w:overflowPunct/>
        <w:autoSpaceDE/>
        <w:autoSpaceDN/>
        <w:adjustRightInd/>
        <w:spacing w:before="0"/>
        <w:textAlignment w:val="auto"/>
        <w:rPr>
          <w:b/>
          <w:lang w:val="en-US"/>
        </w:rPr>
      </w:pPr>
      <w:r>
        <w:rPr>
          <w:lang w:val="en-US"/>
        </w:rPr>
        <w:t>(… no changes …)</w:t>
      </w:r>
    </w:p>
    <w:p w14:paraId="006BE300" w14:textId="77777777" w:rsidR="00D553BC" w:rsidRPr="003F08C1" w:rsidRDefault="00D553BC" w:rsidP="00D553BC">
      <w:pPr>
        <w:pStyle w:val="Heading3"/>
      </w:pPr>
      <w:r w:rsidRPr="009D08D2">
        <w:t>A2.2.2.3</w:t>
      </w:r>
      <w:r w:rsidRPr="009D08D2">
        <w:tab/>
      </w:r>
      <w:r w:rsidRPr="009D08D2">
        <w:rPr>
          <w:i/>
        </w:rPr>
        <w:t>C/I</w:t>
      </w:r>
      <w:r w:rsidRPr="009D08D2">
        <w:t xml:space="preserve"> analysis for the interference levels from the VDE-SAT downlink into communications links between base stations and mobile stations</w:t>
      </w:r>
    </w:p>
    <w:p w14:paraId="45F01EC9" w14:textId="77777777" w:rsidR="00DD6B96" w:rsidRDefault="00DD6B96" w:rsidP="00DD6B96">
      <w:pPr>
        <w:tabs>
          <w:tab w:val="clear" w:pos="1134"/>
          <w:tab w:val="clear" w:pos="1871"/>
          <w:tab w:val="clear" w:pos="2268"/>
        </w:tabs>
        <w:overflowPunct/>
        <w:autoSpaceDE/>
        <w:autoSpaceDN/>
        <w:adjustRightInd/>
        <w:spacing w:before="0"/>
        <w:textAlignment w:val="auto"/>
        <w:rPr>
          <w:b/>
          <w:lang w:val="en-US"/>
        </w:rPr>
      </w:pPr>
      <w:r>
        <w:rPr>
          <w:lang w:val="en-US"/>
        </w:rPr>
        <w:t>(… no changes …)</w:t>
      </w:r>
    </w:p>
    <w:p w14:paraId="27D9F02C" w14:textId="77777777" w:rsidR="00D553BC" w:rsidRPr="003F08C1" w:rsidRDefault="00D553BC" w:rsidP="00D553BC">
      <w:pPr>
        <w:pStyle w:val="Heading3"/>
      </w:pPr>
      <w:r w:rsidRPr="008867ED">
        <w:t>A2.2.</w:t>
      </w:r>
      <w:r>
        <w:t>2.4</w:t>
      </w:r>
      <w:r w:rsidRPr="008867ED">
        <w:tab/>
      </w:r>
      <w:r w:rsidRPr="009D08D2">
        <w:t>Conclusions</w:t>
      </w:r>
    </w:p>
    <w:p w14:paraId="6EDF7D2E" w14:textId="77777777" w:rsidR="00D553BC" w:rsidRPr="003F08C1" w:rsidRDefault="00D553BC" w:rsidP="00D553BC">
      <w:r w:rsidRPr="009D08D2">
        <w:t xml:space="preserve">As shown in Tables </w:t>
      </w:r>
      <w:r>
        <w:t>A2-</w:t>
      </w:r>
      <w:r w:rsidRPr="009D08D2">
        <w:t xml:space="preserve">14 and </w:t>
      </w:r>
      <w:r>
        <w:t>A2-</w:t>
      </w:r>
      <w:r w:rsidRPr="009D08D2">
        <w:t>15, the carrier to interference ratios (</w:t>
      </w:r>
      <w:r w:rsidRPr="009D08D2">
        <w:rPr>
          <w:i/>
        </w:rPr>
        <w:t>C/I</w:t>
      </w:r>
      <w:r w:rsidRPr="009D08D2">
        <w:t xml:space="preserve">) for the mobile station to base station links with interference from the VDE-SAT downlinks will be significantly better, by at least 3.8 dB, when the alternative pfd mask for ensuring the protection of the land mobile service is used. For the base station to mobile station links, Tables </w:t>
      </w:r>
      <w:r>
        <w:t>A2-</w:t>
      </w:r>
      <w:r w:rsidRPr="009D08D2">
        <w:t xml:space="preserve">16 and </w:t>
      </w:r>
      <w:r>
        <w:t>A2-</w:t>
      </w:r>
      <w:r w:rsidRPr="009D08D2">
        <w:t xml:space="preserve">17 show that the </w:t>
      </w:r>
      <w:r w:rsidRPr="009D08D2">
        <w:rPr>
          <w:i/>
        </w:rPr>
        <w:t>C/I</w:t>
      </w:r>
      <w:r w:rsidRPr="009D08D2">
        <w:t xml:space="preserve"> with interference from the VDE-SAT downlink is also significantly better when this alternative pfd mask is used.</w:t>
      </w:r>
    </w:p>
    <w:p w14:paraId="78C9054D" w14:textId="77777777" w:rsidR="009E56D0" w:rsidRDefault="009E56D0" w:rsidP="009E56D0">
      <w:pPr>
        <w:rPr>
          <w:ins w:id="310" w:author="Lars Løge" w:date="2018-09-05T15:16:00Z"/>
        </w:rPr>
      </w:pPr>
      <w:ins w:id="311" w:author="Lars Løge" w:date="2018-09-05T15:20:00Z">
        <w:r w:rsidRPr="009D08D2">
          <w:t>Annex 1</w:t>
        </w:r>
        <w:r>
          <w:t xml:space="preserve"> of </w:t>
        </w:r>
      </w:ins>
      <w:r w:rsidRPr="009D08D2">
        <w:t>Recommendation ITU-R M.1808</w:t>
      </w:r>
      <w:del w:id="312" w:author="Lars Løge" w:date="2018-09-05T15:20:00Z">
        <w:r w:rsidRPr="009D08D2" w:rsidDel="0094292B">
          <w:delText xml:space="preserve">, </w:delText>
        </w:r>
      </w:del>
      <w:del w:id="313" w:author="Lars Løge" w:date="2018-09-05T15:18:00Z">
        <w:r w:rsidRPr="009D08D2" w:rsidDel="001C77B6">
          <w:delText xml:space="preserve">section 2.2 of </w:delText>
        </w:r>
      </w:del>
      <w:del w:id="314" w:author="Lars Løge" w:date="2018-09-05T15:20:00Z">
        <w:r w:rsidRPr="009D08D2" w:rsidDel="0094292B">
          <w:delText>Annex 1,</w:delText>
        </w:r>
      </w:del>
      <w:r w:rsidRPr="009D08D2">
        <w:t xml:space="preserve"> provides SINAD ratio values of 12 dB to 20 dB for establishing degradation protection for land mobile systems</w:t>
      </w:r>
      <w:del w:id="315" w:author="Lars Løge" w:date="2018-09-05T15:16:00Z">
        <w:r w:rsidRPr="009D08D2" w:rsidDel="001C77B6">
          <w:delText xml:space="preserve">, which corresponds to </w:delText>
        </w:r>
        <w:r w:rsidRPr="009D08D2" w:rsidDel="001C77B6">
          <w:rPr>
            <w:i/>
          </w:rPr>
          <w:delText>C/(N+I)</w:delText>
        </w:r>
        <w:r w:rsidRPr="009D08D2" w:rsidDel="001C77B6">
          <w:delText xml:space="preserve"> levels of 6 dB to 10 dB</w:delText>
        </w:r>
      </w:del>
      <w:r w:rsidRPr="009D08D2">
        <w:t xml:space="preserve">. </w:t>
      </w:r>
      <w:ins w:id="316" w:author="Lars Løge" w:date="2018-09-05T15:16:00Z">
        <w:r>
          <w:t>The C/N required to achieve these SINAD ratio values can be derived from the FM improvement formulae, which calculates the audio S/N as a function of C/N in FM systems operating above the detection threshold. The detection threshold can also be referred to as the minimum discernible signal level. The FM improvement formulae is as follows:</w:t>
        </w:r>
      </w:ins>
    </w:p>
    <w:p w14:paraId="52DD545B" w14:textId="77777777" w:rsidR="009E56D0" w:rsidRPr="001C77B6" w:rsidRDefault="00BB4A68" w:rsidP="009E56D0">
      <w:pPr>
        <w:rPr>
          <w:ins w:id="317" w:author="Lars Løge" w:date="2018-09-05T15:16:00Z"/>
        </w:rPr>
      </w:pPr>
      <m:oMathPara>
        <m:oMath>
          <m:sSub>
            <m:sSubPr>
              <m:ctrlPr>
                <w:ins w:id="318" w:author="Lars Løge" w:date="2018-09-05T15:16:00Z">
                  <w:rPr>
                    <w:rFonts w:ascii="Cambria Math" w:hAnsi="Cambria Math"/>
                    <w:i/>
                  </w:rPr>
                </w:ins>
              </m:ctrlPr>
            </m:sSubPr>
            <m:e>
              <m:d>
                <m:dPr>
                  <m:ctrlPr>
                    <w:ins w:id="319" w:author="Lars Løge" w:date="2018-09-05T15:16:00Z">
                      <w:rPr>
                        <w:rFonts w:ascii="Cambria Math" w:hAnsi="Cambria Math"/>
                        <w:i/>
                      </w:rPr>
                    </w:ins>
                  </m:ctrlPr>
                </m:dPr>
                <m:e>
                  <m:f>
                    <m:fPr>
                      <m:ctrlPr>
                        <w:ins w:id="320" w:author="Lars Løge" w:date="2018-09-05T15:16:00Z">
                          <w:rPr>
                            <w:rFonts w:ascii="Cambria Math" w:hAnsi="Cambria Math"/>
                            <w:i/>
                          </w:rPr>
                        </w:ins>
                      </m:ctrlPr>
                    </m:fPr>
                    <m:num>
                      <m:r>
                        <w:ins w:id="321" w:author="Lars Løge" w:date="2018-09-05T15:16:00Z">
                          <w:rPr>
                            <w:rFonts w:ascii="Cambria Math" w:hAnsi="Cambria Math"/>
                          </w:rPr>
                          <m:t>S</m:t>
                        </w:ins>
                      </m:r>
                    </m:num>
                    <m:den>
                      <m:r>
                        <w:ins w:id="322" w:author="Lars Løge" w:date="2018-09-05T15:16:00Z">
                          <w:rPr>
                            <w:rFonts w:ascii="Cambria Math" w:hAnsi="Cambria Math"/>
                          </w:rPr>
                          <m:t>N</m:t>
                        </w:ins>
                      </m:r>
                    </m:den>
                  </m:f>
                </m:e>
              </m:d>
            </m:e>
            <m:sub>
              <m:r>
                <w:ins w:id="323" w:author="Lars Løge" w:date="2018-09-05T15:16:00Z">
                  <w:rPr>
                    <w:rFonts w:ascii="Cambria Math" w:hAnsi="Cambria Math"/>
                  </w:rPr>
                  <m:t>FM</m:t>
                </w:ins>
              </m:r>
            </m:sub>
          </m:sSub>
          <m:r>
            <w:ins w:id="324" w:author="Lars Løge" w:date="2018-09-05T15:16:00Z">
              <w:rPr>
                <w:rFonts w:ascii="Cambria Math" w:hAnsi="Cambria Math"/>
              </w:rPr>
              <m:t>=</m:t>
            </w:ins>
          </m:r>
          <m:d>
            <m:dPr>
              <m:ctrlPr>
                <w:ins w:id="325" w:author="Lars Løge" w:date="2018-09-05T15:16:00Z">
                  <w:rPr>
                    <w:rFonts w:ascii="Cambria Math" w:hAnsi="Cambria Math"/>
                    <w:i/>
                  </w:rPr>
                </w:ins>
              </m:ctrlPr>
            </m:dPr>
            <m:e>
              <m:f>
                <m:fPr>
                  <m:ctrlPr>
                    <w:ins w:id="326" w:author="Lars Løge" w:date="2018-09-05T15:16:00Z">
                      <w:rPr>
                        <w:rFonts w:ascii="Cambria Math" w:hAnsi="Cambria Math"/>
                        <w:i/>
                      </w:rPr>
                    </w:ins>
                  </m:ctrlPr>
                </m:fPr>
                <m:num>
                  <m:r>
                    <w:ins w:id="327" w:author="Lars Løge" w:date="2018-09-05T15:16:00Z">
                      <w:rPr>
                        <w:rFonts w:ascii="Cambria Math" w:hAnsi="Cambria Math"/>
                      </w:rPr>
                      <m:t>C</m:t>
                    </w:ins>
                  </m:r>
                </m:num>
                <m:den>
                  <m:r>
                    <w:ins w:id="328" w:author="Lars Løge" w:date="2018-09-05T15:16:00Z">
                      <w:rPr>
                        <w:rFonts w:ascii="Cambria Math" w:hAnsi="Cambria Math"/>
                      </w:rPr>
                      <m:t>N</m:t>
                    </w:ins>
                  </m:r>
                </m:den>
              </m:f>
            </m:e>
          </m:d>
          <m:r>
            <w:ins w:id="329" w:author="Lars Løge" w:date="2018-09-05T15:16:00Z">
              <w:rPr>
                <w:rFonts w:ascii="Cambria Math" w:hAnsi="Cambria Math"/>
              </w:rPr>
              <m:t>∙</m:t>
            </w:ins>
          </m:r>
          <m:f>
            <m:fPr>
              <m:ctrlPr>
                <w:ins w:id="330" w:author="Lars Løge" w:date="2018-09-05T15:16:00Z">
                  <w:rPr>
                    <w:rFonts w:ascii="Cambria Math" w:hAnsi="Cambria Math"/>
                    <w:i/>
                  </w:rPr>
                </w:ins>
              </m:ctrlPr>
            </m:fPr>
            <m:num>
              <m:r>
                <w:ins w:id="331" w:author="Lars Løge" w:date="2018-09-05T15:16:00Z">
                  <w:rPr>
                    <w:rFonts w:ascii="Cambria Math" w:hAnsi="Cambria Math"/>
                  </w:rPr>
                  <m:t>3</m:t>
                </w:ins>
              </m:r>
            </m:num>
            <m:den>
              <m:r>
                <w:ins w:id="332" w:author="Lars Løge" w:date="2018-09-05T15:16:00Z">
                  <w:rPr>
                    <w:rFonts w:ascii="Cambria Math" w:hAnsi="Cambria Math"/>
                  </w:rPr>
                  <m:t>2</m:t>
                </w:ins>
              </m:r>
            </m:den>
          </m:f>
          <m:r>
            <w:ins w:id="333" w:author="Lars Løge" w:date="2018-09-05T15:16:00Z">
              <w:rPr>
                <w:rFonts w:ascii="Cambria Math" w:hAnsi="Cambria Math"/>
              </w:rPr>
              <m:t>∙</m:t>
            </w:ins>
          </m:r>
          <m:f>
            <m:fPr>
              <m:ctrlPr>
                <w:ins w:id="334" w:author="Lars Løge" w:date="2018-09-05T15:16:00Z">
                  <w:rPr>
                    <w:rFonts w:ascii="Cambria Math" w:hAnsi="Cambria Math"/>
                    <w:i/>
                  </w:rPr>
                </w:ins>
              </m:ctrlPr>
            </m:fPr>
            <m:num>
              <m:sSub>
                <m:sSubPr>
                  <m:ctrlPr>
                    <w:ins w:id="335" w:author="Lars Løge" w:date="2018-09-05T15:16:00Z">
                      <w:rPr>
                        <w:rFonts w:ascii="Cambria Math" w:hAnsi="Cambria Math"/>
                        <w:i/>
                      </w:rPr>
                    </w:ins>
                  </m:ctrlPr>
                </m:sSubPr>
                <m:e>
                  <m:r>
                    <w:ins w:id="336" w:author="Lars Løge" w:date="2018-09-05T15:16:00Z">
                      <w:rPr>
                        <w:rFonts w:ascii="Cambria Math" w:hAnsi="Cambria Math"/>
                      </w:rPr>
                      <m:t>BW</m:t>
                    </w:ins>
                  </m:r>
                </m:e>
                <m:sub>
                  <m:r>
                    <w:ins w:id="337" w:author="Lars Løge" w:date="2018-09-05T15:16:00Z">
                      <w:rPr>
                        <w:rFonts w:ascii="Cambria Math" w:hAnsi="Cambria Math"/>
                      </w:rPr>
                      <m:t>FM</m:t>
                    </w:ins>
                  </m:r>
                </m:sub>
              </m:sSub>
            </m:num>
            <m:den>
              <m:sSub>
                <m:sSubPr>
                  <m:ctrlPr>
                    <w:ins w:id="338" w:author="Lars Løge" w:date="2018-09-05T15:16:00Z">
                      <w:rPr>
                        <w:rFonts w:ascii="Cambria Math" w:hAnsi="Cambria Math"/>
                        <w:i/>
                      </w:rPr>
                    </w:ins>
                  </m:ctrlPr>
                </m:sSubPr>
                <m:e>
                  <m:r>
                    <w:ins w:id="339" w:author="Lars Løge" w:date="2018-09-05T15:16:00Z">
                      <w:rPr>
                        <w:rFonts w:ascii="Cambria Math" w:hAnsi="Cambria Math"/>
                      </w:rPr>
                      <m:t>B</m:t>
                    </w:ins>
                  </m:r>
                </m:e>
                <m:sub>
                  <m:r>
                    <w:ins w:id="340" w:author="Lars Løge" w:date="2018-09-05T15:16:00Z">
                      <w:rPr>
                        <w:rFonts w:ascii="Cambria Math" w:hAnsi="Cambria Math"/>
                      </w:rPr>
                      <m:t>m</m:t>
                    </w:ins>
                  </m:r>
                </m:sub>
              </m:sSub>
            </m:den>
          </m:f>
          <m:r>
            <w:ins w:id="341" w:author="Lars Løge" w:date="2018-09-05T15:16:00Z">
              <w:rPr>
                <w:rFonts w:ascii="Cambria Math" w:hAnsi="Cambria Math"/>
              </w:rPr>
              <m:t>∙</m:t>
            </w:ins>
          </m:r>
          <m:sSup>
            <m:sSupPr>
              <m:ctrlPr>
                <w:ins w:id="342" w:author="Lars Løge" w:date="2018-09-05T15:16:00Z">
                  <w:rPr>
                    <w:rFonts w:ascii="Cambria Math" w:hAnsi="Cambria Math"/>
                    <w:i/>
                  </w:rPr>
                </w:ins>
              </m:ctrlPr>
            </m:sSupPr>
            <m:e>
              <m:d>
                <m:dPr>
                  <m:ctrlPr>
                    <w:ins w:id="343" w:author="Lars Løge" w:date="2018-09-05T15:16:00Z">
                      <w:rPr>
                        <w:rFonts w:ascii="Cambria Math" w:hAnsi="Cambria Math"/>
                        <w:i/>
                      </w:rPr>
                    </w:ins>
                  </m:ctrlPr>
                </m:dPr>
                <m:e>
                  <m:f>
                    <m:fPr>
                      <m:ctrlPr>
                        <w:ins w:id="344" w:author="Lars Løge" w:date="2018-09-05T15:16:00Z">
                          <w:rPr>
                            <w:rFonts w:ascii="Cambria Math" w:hAnsi="Cambria Math"/>
                            <w:i/>
                          </w:rPr>
                        </w:ins>
                      </m:ctrlPr>
                    </m:fPr>
                    <m:num>
                      <m:r>
                        <w:ins w:id="345" w:author="Lars Løge" w:date="2018-09-05T15:16:00Z">
                          <m:rPr>
                            <m:sty m:val="p"/>
                          </m:rPr>
                          <w:rPr>
                            <w:rFonts w:ascii="Cambria Math" w:hAnsi="Cambria Math"/>
                          </w:rPr>
                          <m:t>Δ</m:t>
                        </w:ins>
                      </m:r>
                      <m:r>
                        <w:ins w:id="346" w:author="Lars Løge" w:date="2018-09-05T15:16:00Z">
                          <w:rPr>
                            <w:rFonts w:ascii="Cambria Math" w:hAnsi="Cambria Math"/>
                          </w:rPr>
                          <m:t>f</m:t>
                        </w:ins>
                      </m:r>
                    </m:num>
                    <m:den>
                      <m:sSub>
                        <m:sSubPr>
                          <m:ctrlPr>
                            <w:ins w:id="347" w:author="Lars Løge" w:date="2018-09-05T15:16:00Z">
                              <w:rPr>
                                <w:rFonts w:ascii="Cambria Math" w:hAnsi="Cambria Math"/>
                                <w:i/>
                              </w:rPr>
                            </w:ins>
                          </m:ctrlPr>
                        </m:sSubPr>
                        <m:e>
                          <m:r>
                            <w:ins w:id="348" w:author="Lars Løge" w:date="2018-09-05T15:16:00Z">
                              <w:rPr>
                                <w:rFonts w:ascii="Cambria Math" w:hAnsi="Cambria Math"/>
                              </w:rPr>
                              <m:t>B</m:t>
                            </w:ins>
                          </m:r>
                        </m:e>
                        <m:sub>
                          <m:r>
                            <w:ins w:id="349" w:author="Lars Løge" w:date="2018-09-05T15:16:00Z">
                              <w:rPr>
                                <w:rFonts w:ascii="Cambria Math" w:hAnsi="Cambria Math"/>
                              </w:rPr>
                              <m:t>m</m:t>
                            </w:ins>
                          </m:r>
                        </m:sub>
                      </m:sSub>
                    </m:den>
                  </m:f>
                </m:e>
              </m:d>
            </m:e>
            <m:sup>
              <m:r>
                <w:ins w:id="350" w:author="Lars Løge" w:date="2018-09-05T15:16:00Z">
                  <w:rPr>
                    <w:rFonts w:ascii="Cambria Math" w:hAnsi="Cambria Math"/>
                  </w:rPr>
                  <m:t>2</m:t>
                </w:ins>
              </m:r>
            </m:sup>
          </m:sSup>
        </m:oMath>
      </m:oMathPara>
    </w:p>
    <w:p w14:paraId="0FFA0ACB" w14:textId="77777777" w:rsidR="009E56D0" w:rsidRDefault="009E56D0" w:rsidP="009E56D0">
      <w:pPr>
        <w:rPr>
          <w:ins w:id="351" w:author="Lars Løge" w:date="2018-09-05T15:16:00Z"/>
        </w:rPr>
      </w:pPr>
      <w:ins w:id="352" w:author="Lars Løge" w:date="2018-09-05T15:16:00Z">
        <w:r>
          <w:lastRenderedPageBreak/>
          <w:t xml:space="preserve">where </w:t>
        </w:r>
        <m:oMath>
          <m:sSub>
            <m:sSubPr>
              <m:ctrlPr>
                <w:rPr>
                  <w:rFonts w:ascii="Cambria Math" w:hAnsi="Cambria Math"/>
                  <w:i/>
                </w:rPr>
              </m:ctrlPr>
            </m:sSubPr>
            <m:e>
              <m:r>
                <w:rPr>
                  <w:rFonts w:ascii="Cambria Math" w:hAnsi="Cambria Math"/>
                </w:rPr>
                <m:t>BW</m:t>
              </m:r>
            </m:e>
            <m:sub>
              <m:r>
                <w:rPr>
                  <w:rFonts w:ascii="Cambria Math" w:hAnsi="Cambria Math"/>
                </w:rPr>
                <m:t>FM</m:t>
              </m:r>
            </m:sub>
          </m:sSub>
        </m:oMath>
        <w:r>
          <w:t xml:space="preserve"> is the bandwidth of the FM signal obtained using Carson’s rule, </w:t>
        </w:r>
        <m:oMath>
          <m:r>
            <m:rPr>
              <m:sty m:val="p"/>
            </m:rPr>
            <w:rPr>
              <w:rFonts w:ascii="Cambria Math" w:hAnsi="Cambria Math"/>
            </w:rPr>
            <m:t>Δ</m:t>
          </m:r>
          <m:r>
            <w:rPr>
              <w:rFonts w:ascii="Cambria Math" w:hAnsi="Cambria Math"/>
            </w:rPr>
            <m:t>f</m:t>
          </m:r>
        </m:oMath>
        <w:r>
          <w:t xml:space="preserve"> is the peak frequency deviation and </w:t>
        </w:r>
        <m:oMath>
          <m:sSub>
            <m:sSubPr>
              <m:ctrlPr>
                <w:rPr>
                  <w:rFonts w:ascii="Cambria Math" w:hAnsi="Cambria Math"/>
                  <w:i/>
                </w:rPr>
              </m:ctrlPr>
            </m:sSubPr>
            <m:e>
              <m:r>
                <w:rPr>
                  <w:rFonts w:ascii="Cambria Math" w:hAnsi="Cambria Math"/>
                </w:rPr>
                <m:t>B</m:t>
              </m:r>
            </m:e>
            <m:sub>
              <m:r>
                <w:rPr>
                  <w:rFonts w:ascii="Cambria Math" w:hAnsi="Cambria Math"/>
                </w:rPr>
                <m:t>m</m:t>
              </m:r>
            </m:sub>
          </m:sSub>
        </m:oMath>
        <w:r>
          <w:t xml:space="preserve"> is the bandwidth of the information signal.</w:t>
        </w:r>
      </w:ins>
    </w:p>
    <w:p w14:paraId="067CB829" w14:textId="77777777" w:rsidR="009E56D0" w:rsidRDefault="009E56D0" w:rsidP="009E56D0">
      <w:pPr>
        <w:rPr>
          <w:ins w:id="353" w:author="Lars Løge" w:date="2018-09-05T15:16:00Z"/>
        </w:rPr>
      </w:pPr>
      <w:ins w:id="354" w:author="Lars Løge" w:date="2018-09-05T15:16:00Z">
        <w:r>
          <w:t>The FM improvement formulae can be expressed in dB form as follows:</w:t>
        </w:r>
      </w:ins>
    </w:p>
    <w:p w14:paraId="79B1A906" w14:textId="77777777" w:rsidR="009E56D0" w:rsidRDefault="00BB4A68" w:rsidP="009E56D0">
      <w:pPr>
        <w:rPr>
          <w:ins w:id="355" w:author="Lars Løge" w:date="2018-09-05T15:16:00Z"/>
        </w:rPr>
      </w:pPr>
      <m:oMathPara>
        <m:oMath>
          <m:sSub>
            <m:sSubPr>
              <m:ctrlPr>
                <w:ins w:id="356" w:author="Lars Løge" w:date="2018-09-05T15:16:00Z">
                  <w:rPr>
                    <w:rFonts w:ascii="Cambria Math" w:hAnsi="Cambria Math"/>
                    <w:i/>
                  </w:rPr>
                </w:ins>
              </m:ctrlPr>
            </m:sSubPr>
            <m:e>
              <m:d>
                <m:dPr>
                  <m:ctrlPr>
                    <w:ins w:id="357" w:author="Lars Løge" w:date="2018-09-05T15:16:00Z">
                      <w:rPr>
                        <w:rFonts w:ascii="Cambria Math" w:hAnsi="Cambria Math"/>
                        <w:i/>
                      </w:rPr>
                    </w:ins>
                  </m:ctrlPr>
                </m:dPr>
                <m:e>
                  <m:f>
                    <m:fPr>
                      <m:ctrlPr>
                        <w:ins w:id="358" w:author="Lars Løge" w:date="2018-09-05T15:16:00Z">
                          <w:rPr>
                            <w:rFonts w:ascii="Cambria Math" w:hAnsi="Cambria Math"/>
                            <w:i/>
                          </w:rPr>
                        </w:ins>
                      </m:ctrlPr>
                    </m:fPr>
                    <m:num>
                      <m:r>
                        <w:ins w:id="359" w:author="Lars Løge" w:date="2018-09-05T15:16:00Z">
                          <w:rPr>
                            <w:rFonts w:ascii="Cambria Math" w:hAnsi="Cambria Math"/>
                          </w:rPr>
                          <m:t>S</m:t>
                        </w:ins>
                      </m:r>
                    </m:num>
                    <m:den>
                      <m:r>
                        <w:ins w:id="360" w:author="Lars Løge" w:date="2018-09-05T15:16:00Z">
                          <w:rPr>
                            <w:rFonts w:ascii="Cambria Math" w:hAnsi="Cambria Math"/>
                          </w:rPr>
                          <m:t>N</m:t>
                        </w:ins>
                      </m:r>
                    </m:den>
                  </m:f>
                </m:e>
              </m:d>
            </m:e>
            <m:sub>
              <m:r>
                <w:ins w:id="361" w:author="Lars Løge" w:date="2018-09-05T15:16:00Z">
                  <w:rPr>
                    <w:rFonts w:ascii="Cambria Math" w:hAnsi="Cambria Math"/>
                  </w:rPr>
                  <m:t>FM</m:t>
                </w:ins>
              </m:r>
            </m:sub>
          </m:sSub>
          <m:r>
            <w:ins w:id="362" w:author="Lars Løge" w:date="2018-09-05T15:16:00Z">
              <w:rPr>
                <w:rFonts w:ascii="Cambria Math" w:hAnsi="Cambria Math"/>
              </w:rPr>
              <m:t>=</m:t>
            </w:ins>
          </m:r>
          <m:d>
            <m:dPr>
              <m:ctrlPr>
                <w:ins w:id="363" w:author="Lars Løge" w:date="2018-09-05T15:16:00Z">
                  <w:rPr>
                    <w:rFonts w:ascii="Cambria Math" w:hAnsi="Cambria Math"/>
                    <w:i/>
                  </w:rPr>
                </w:ins>
              </m:ctrlPr>
            </m:dPr>
            <m:e>
              <m:f>
                <m:fPr>
                  <m:ctrlPr>
                    <w:ins w:id="364" w:author="Lars Løge" w:date="2018-09-05T15:16:00Z">
                      <w:rPr>
                        <w:rFonts w:ascii="Cambria Math" w:hAnsi="Cambria Math"/>
                        <w:i/>
                      </w:rPr>
                    </w:ins>
                  </m:ctrlPr>
                </m:fPr>
                <m:num>
                  <m:r>
                    <w:ins w:id="365" w:author="Lars Løge" w:date="2018-09-05T15:16:00Z">
                      <w:rPr>
                        <w:rFonts w:ascii="Cambria Math" w:hAnsi="Cambria Math"/>
                      </w:rPr>
                      <m:t>C</m:t>
                    </w:ins>
                  </m:r>
                </m:num>
                <m:den>
                  <m:r>
                    <w:ins w:id="366" w:author="Lars Løge" w:date="2018-09-05T15:16:00Z">
                      <w:rPr>
                        <w:rFonts w:ascii="Cambria Math" w:hAnsi="Cambria Math"/>
                      </w:rPr>
                      <m:t>N</m:t>
                    </w:ins>
                  </m:r>
                </m:den>
              </m:f>
            </m:e>
          </m:d>
          <m:r>
            <w:ins w:id="367" w:author="Lars Løge" w:date="2018-09-05T15:16:00Z">
              <w:rPr>
                <w:rFonts w:ascii="Cambria Math" w:hAnsi="Cambria Math"/>
              </w:rPr>
              <m:t>+1.8+10</m:t>
            </w:ins>
          </m:r>
          <m:sSub>
            <m:sSubPr>
              <m:ctrlPr>
                <w:ins w:id="368" w:author="Lars Løge" w:date="2018-09-05T15:16:00Z">
                  <w:rPr>
                    <w:rFonts w:ascii="Cambria Math" w:hAnsi="Cambria Math"/>
                    <w:i/>
                  </w:rPr>
                </w:ins>
              </m:ctrlPr>
            </m:sSubPr>
            <m:e>
              <m:r>
                <w:ins w:id="369" w:author="Lars Løge" w:date="2018-09-05T15:16:00Z">
                  <w:rPr>
                    <w:rFonts w:ascii="Cambria Math" w:hAnsi="Cambria Math"/>
                  </w:rPr>
                  <m:t>log</m:t>
                </w:ins>
              </m:r>
            </m:e>
            <m:sub>
              <m:r>
                <w:ins w:id="370" w:author="Lars Løge" w:date="2018-09-05T15:16:00Z">
                  <w:rPr>
                    <w:rFonts w:ascii="Cambria Math" w:hAnsi="Cambria Math"/>
                  </w:rPr>
                  <m:t>10</m:t>
                </w:ins>
              </m:r>
            </m:sub>
          </m:sSub>
          <m:d>
            <m:dPr>
              <m:ctrlPr>
                <w:ins w:id="371" w:author="Lars Løge" w:date="2018-09-05T15:16:00Z">
                  <w:rPr>
                    <w:rFonts w:ascii="Cambria Math" w:hAnsi="Cambria Math"/>
                    <w:i/>
                  </w:rPr>
                </w:ins>
              </m:ctrlPr>
            </m:dPr>
            <m:e>
              <m:f>
                <m:fPr>
                  <m:ctrlPr>
                    <w:ins w:id="372" w:author="Lars Løge" w:date="2018-09-05T15:16:00Z">
                      <w:rPr>
                        <w:rFonts w:ascii="Cambria Math" w:hAnsi="Cambria Math"/>
                        <w:i/>
                      </w:rPr>
                    </w:ins>
                  </m:ctrlPr>
                </m:fPr>
                <m:num>
                  <m:sSub>
                    <m:sSubPr>
                      <m:ctrlPr>
                        <w:ins w:id="373" w:author="Lars Løge" w:date="2018-09-05T15:16:00Z">
                          <w:rPr>
                            <w:rFonts w:ascii="Cambria Math" w:hAnsi="Cambria Math"/>
                            <w:i/>
                          </w:rPr>
                        </w:ins>
                      </m:ctrlPr>
                    </m:sSubPr>
                    <m:e>
                      <m:r>
                        <w:ins w:id="374" w:author="Lars Løge" w:date="2018-09-05T15:16:00Z">
                          <w:rPr>
                            <w:rFonts w:ascii="Cambria Math" w:hAnsi="Cambria Math"/>
                          </w:rPr>
                          <m:t>BW</m:t>
                        </w:ins>
                      </m:r>
                    </m:e>
                    <m:sub>
                      <m:r>
                        <w:ins w:id="375" w:author="Lars Løge" w:date="2018-09-05T15:16:00Z">
                          <w:rPr>
                            <w:rFonts w:ascii="Cambria Math" w:hAnsi="Cambria Math"/>
                          </w:rPr>
                          <m:t>FM</m:t>
                        </w:ins>
                      </m:r>
                    </m:sub>
                  </m:sSub>
                </m:num>
                <m:den>
                  <m:sSub>
                    <m:sSubPr>
                      <m:ctrlPr>
                        <w:ins w:id="376" w:author="Lars Løge" w:date="2018-09-05T15:16:00Z">
                          <w:rPr>
                            <w:rFonts w:ascii="Cambria Math" w:hAnsi="Cambria Math"/>
                            <w:i/>
                          </w:rPr>
                        </w:ins>
                      </m:ctrlPr>
                    </m:sSubPr>
                    <m:e>
                      <m:r>
                        <w:ins w:id="377" w:author="Lars Løge" w:date="2018-09-05T15:16:00Z">
                          <w:rPr>
                            <w:rFonts w:ascii="Cambria Math" w:hAnsi="Cambria Math"/>
                          </w:rPr>
                          <m:t>B</m:t>
                        </w:ins>
                      </m:r>
                    </m:e>
                    <m:sub>
                      <m:r>
                        <w:ins w:id="378" w:author="Lars Løge" w:date="2018-09-05T15:16:00Z">
                          <w:rPr>
                            <w:rFonts w:ascii="Cambria Math" w:hAnsi="Cambria Math"/>
                          </w:rPr>
                          <m:t>m</m:t>
                        </w:ins>
                      </m:r>
                    </m:sub>
                  </m:sSub>
                </m:den>
              </m:f>
            </m:e>
          </m:d>
          <m:r>
            <w:ins w:id="379" w:author="Lars Løge" w:date="2018-09-05T15:16:00Z">
              <w:rPr>
                <w:rFonts w:ascii="Cambria Math" w:hAnsi="Cambria Math"/>
              </w:rPr>
              <m:t>+20</m:t>
            </w:ins>
          </m:r>
          <m:sSub>
            <m:sSubPr>
              <m:ctrlPr>
                <w:ins w:id="380" w:author="Lars Løge" w:date="2018-09-05T15:16:00Z">
                  <w:rPr>
                    <w:rFonts w:ascii="Cambria Math" w:hAnsi="Cambria Math"/>
                    <w:i/>
                  </w:rPr>
                </w:ins>
              </m:ctrlPr>
            </m:sSubPr>
            <m:e>
              <m:r>
                <w:ins w:id="381" w:author="Lars Løge" w:date="2018-09-05T15:16:00Z">
                  <w:rPr>
                    <w:rFonts w:ascii="Cambria Math" w:hAnsi="Cambria Math"/>
                  </w:rPr>
                  <m:t>log</m:t>
                </w:ins>
              </m:r>
            </m:e>
            <m:sub>
              <m:r>
                <w:ins w:id="382" w:author="Lars Løge" w:date="2018-09-05T15:16:00Z">
                  <w:rPr>
                    <w:rFonts w:ascii="Cambria Math" w:hAnsi="Cambria Math"/>
                  </w:rPr>
                  <m:t>10</m:t>
                </w:ins>
              </m:r>
            </m:sub>
          </m:sSub>
          <m:d>
            <m:dPr>
              <m:ctrlPr>
                <w:ins w:id="383" w:author="Lars Løge" w:date="2018-09-05T15:16:00Z">
                  <w:rPr>
                    <w:rFonts w:ascii="Cambria Math" w:hAnsi="Cambria Math"/>
                    <w:i/>
                  </w:rPr>
                </w:ins>
              </m:ctrlPr>
            </m:dPr>
            <m:e>
              <m:f>
                <m:fPr>
                  <m:ctrlPr>
                    <w:ins w:id="384" w:author="Lars Løge" w:date="2018-09-05T15:16:00Z">
                      <w:rPr>
                        <w:rFonts w:ascii="Cambria Math" w:hAnsi="Cambria Math"/>
                        <w:i/>
                      </w:rPr>
                    </w:ins>
                  </m:ctrlPr>
                </m:fPr>
                <m:num>
                  <m:r>
                    <w:ins w:id="385" w:author="Lars Løge" w:date="2018-09-05T15:16:00Z">
                      <m:rPr>
                        <m:sty m:val="p"/>
                      </m:rPr>
                      <w:rPr>
                        <w:rFonts w:ascii="Cambria Math" w:hAnsi="Cambria Math"/>
                      </w:rPr>
                      <m:t>Δ</m:t>
                    </w:ins>
                  </m:r>
                  <m:r>
                    <w:ins w:id="386" w:author="Lars Løge" w:date="2018-09-05T15:16:00Z">
                      <w:rPr>
                        <w:rFonts w:ascii="Cambria Math" w:hAnsi="Cambria Math"/>
                      </w:rPr>
                      <m:t>f</m:t>
                    </w:ins>
                  </m:r>
                </m:num>
                <m:den>
                  <m:sSub>
                    <m:sSubPr>
                      <m:ctrlPr>
                        <w:ins w:id="387" w:author="Lars Løge" w:date="2018-09-05T15:16:00Z">
                          <w:rPr>
                            <w:rFonts w:ascii="Cambria Math" w:hAnsi="Cambria Math"/>
                            <w:i/>
                          </w:rPr>
                        </w:ins>
                      </m:ctrlPr>
                    </m:sSubPr>
                    <m:e>
                      <m:r>
                        <w:ins w:id="388" w:author="Lars Løge" w:date="2018-09-05T15:16:00Z">
                          <w:rPr>
                            <w:rFonts w:ascii="Cambria Math" w:hAnsi="Cambria Math"/>
                          </w:rPr>
                          <m:t>B</m:t>
                        </w:ins>
                      </m:r>
                    </m:e>
                    <m:sub>
                      <m:r>
                        <w:ins w:id="389" w:author="Lars Løge" w:date="2018-09-05T15:16:00Z">
                          <w:rPr>
                            <w:rFonts w:ascii="Cambria Math" w:hAnsi="Cambria Math"/>
                          </w:rPr>
                          <m:t>m</m:t>
                        </w:ins>
                      </m:r>
                    </m:sub>
                  </m:sSub>
                </m:den>
              </m:f>
            </m:e>
          </m:d>
        </m:oMath>
      </m:oMathPara>
    </w:p>
    <w:p w14:paraId="2FAE4ADC" w14:textId="77777777" w:rsidR="009E56D0" w:rsidRDefault="009E56D0" w:rsidP="009E56D0">
      <w:pPr>
        <w:rPr>
          <w:ins w:id="390" w:author="Lars Løge" w:date="2018-09-05T15:16:00Z"/>
        </w:rPr>
      </w:pPr>
      <w:ins w:id="391" w:author="Lars Løge" w:date="2018-09-05T15:16:00Z">
        <w:r>
          <w:t xml:space="preserve">Table </w:t>
        </w:r>
        <w:r w:rsidRPr="00485DBA">
          <w:rPr>
            <w:highlight w:val="yellow"/>
          </w:rPr>
          <w:t>XX</w:t>
        </w:r>
        <w:r>
          <w:t xml:space="preserve"> shows the C/N values required to achieve SINAD ratio values of 12 dB and 20 dB, respectively for FM system with 12.5 kHz and 25 kHz channel spacing.</w:t>
        </w:r>
      </w:ins>
    </w:p>
    <w:p w14:paraId="4C7AA12E" w14:textId="77777777" w:rsidR="009E56D0" w:rsidRPr="00B019BF" w:rsidRDefault="009E56D0" w:rsidP="009E56D0">
      <w:pPr>
        <w:shd w:val="clear" w:color="auto" w:fill="FFFFFF"/>
        <w:spacing w:after="150"/>
        <w:jc w:val="center"/>
        <w:rPr>
          <w:ins w:id="392" w:author="Lars Løge" w:date="2018-09-05T15:16:00Z"/>
          <w:sz w:val="20"/>
          <w:lang w:val="en-US"/>
        </w:rPr>
      </w:pPr>
      <w:ins w:id="393" w:author="Lars Løge" w:date="2018-09-05T15:16:00Z">
        <w:r w:rsidRPr="00B019BF">
          <w:rPr>
            <w:sz w:val="20"/>
            <w:lang w:val="en-US"/>
          </w:rPr>
          <w:t xml:space="preserve">TABLE </w:t>
        </w:r>
        <w:r w:rsidRPr="00485DBA">
          <w:rPr>
            <w:sz w:val="20"/>
            <w:highlight w:val="yellow"/>
            <w:lang w:val="en-US"/>
          </w:rPr>
          <w:t>XX</w:t>
        </w:r>
      </w:ins>
    </w:p>
    <w:p w14:paraId="17863196" w14:textId="77777777" w:rsidR="009E56D0" w:rsidRPr="003C3F69" w:rsidRDefault="009E56D0" w:rsidP="009E56D0">
      <w:pPr>
        <w:shd w:val="clear" w:color="auto" w:fill="FFFFFF"/>
        <w:spacing w:after="150"/>
        <w:rPr>
          <w:ins w:id="394" w:author="Lars Løge" w:date="2018-09-05T15:16:00Z"/>
          <w:sz w:val="21"/>
          <w:lang w:val="en-US"/>
        </w:rPr>
      </w:pPr>
      <w:ins w:id="395" w:author="Lars Løge" w:date="2018-09-05T15:16:00Z">
        <w:r w:rsidRPr="00B019BF">
          <w:rPr>
            <w:b/>
            <w:sz w:val="20"/>
            <w:lang w:val="en-US"/>
          </w:rPr>
          <w:t xml:space="preserve">C/N required for audio SINADs of </w:t>
        </w:r>
        <w:r>
          <w:rPr>
            <w:b/>
            <w:sz w:val="20"/>
            <w:lang w:val="en-US"/>
          </w:rPr>
          <w:t>1</w:t>
        </w:r>
        <w:r w:rsidRPr="00B019BF">
          <w:rPr>
            <w:b/>
            <w:sz w:val="20"/>
            <w:lang w:val="en-US"/>
          </w:rPr>
          <w:t>2 dB and 2</w:t>
        </w:r>
        <w:r>
          <w:rPr>
            <w:b/>
            <w:sz w:val="20"/>
            <w:lang w:val="en-US"/>
          </w:rPr>
          <w:t>0</w:t>
        </w:r>
        <w:r w:rsidRPr="00B019BF">
          <w:rPr>
            <w:b/>
            <w:sz w:val="20"/>
            <w:lang w:val="en-US"/>
          </w:rPr>
          <w:t xml:space="preserve"> dB in FM systems with </w:t>
        </w:r>
        <w:r>
          <w:rPr>
            <w:b/>
            <w:sz w:val="20"/>
            <w:lang w:val="en-US"/>
          </w:rPr>
          <w:t>12.5</w:t>
        </w:r>
        <w:r w:rsidRPr="00B019BF">
          <w:rPr>
            <w:b/>
            <w:sz w:val="20"/>
            <w:lang w:val="en-US"/>
          </w:rPr>
          <w:t xml:space="preserve"> and </w:t>
        </w:r>
        <w:r>
          <w:rPr>
            <w:b/>
            <w:sz w:val="20"/>
            <w:lang w:val="en-US"/>
          </w:rPr>
          <w:t>2</w:t>
        </w:r>
        <w:r w:rsidRPr="00B019BF">
          <w:rPr>
            <w:b/>
            <w:sz w:val="20"/>
            <w:lang w:val="en-US"/>
          </w:rPr>
          <w:t>5 kHz channel spacings</w:t>
        </w:r>
      </w:ins>
    </w:p>
    <w:tbl>
      <w:tblPr>
        <w:tblStyle w:val="TableGrid"/>
        <w:tblW w:w="0" w:type="auto"/>
        <w:jc w:val="center"/>
        <w:tblLook w:val="04A0" w:firstRow="1" w:lastRow="0" w:firstColumn="1" w:lastColumn="0" w:noHBand="0" w:noVBand="1"/>
      </w:tblPr>
      <w:tblGrid>
        <w:gridCol w:w="1864"/>
        <w:gridCol w:w="1109"/>
        <w:gridCol w:w="1109"/>
        <w:gridCol w:w="709"/>
      </w:tblGrid>
      <w:tr w:rsidR="009E56D0" w:rsidRPr="00485DBA" w14:paraId="6211DFFB" w14:textId="77777777" w:rsidTr="002E28D2">
        <w:trPr>
          <w:jc w:val="center"/>
          <w:ins w:id="396" w:author="Lars Løge" w:date="2018-09-05T15:16:00Z"/>
        </w:trPr>
        <w:tc>
          <w:tcPr>
            <w:tcW w:w="1864" w:type="dxa"/>
            <w:vAlign w:val="center"/>
          </w:tcPr>
          <w:p w14:paraId="12291319" w14:textId="77777777" w:rsidR="009E56D0" w:rsidRPr="00485DBA" w:rsidRDefault="009E56D0" w:rsidP="002E28D2">
            <w:pPr>
              <w:pStyle w:val="Tablehead"/>
              <w:rPr>
                <w:ins w:id="397" w:author="Lars Løge" w:date="2018-09-05T15:16:00Z"/>
                <w:lang w:val="en-US"/>
              </w:rPr>
            </w:pPr>
            <w:ins w:id="398" w:author="Lars Løge" w:date="2018-09-05T15:16:00Z">
              <w:r w:rsidRPr="00485DBA">
                <w:rPr>
                  <w:lang w:val="en-US"/>
                </w:rPr>
                <w:t>Channel spacing</w:t>
              </w:r>
            </w:ins>
          </w:p>
        </w:tc>
        <w:tc>
          <w:tcPr>
            <w:tcW w:w="1109" w:type="dxa"/>
            <w:vAlign w:val="center"/>
          </w:tcPr>
          <w:p w14:paraId="4CCE641F" w14:textId="77777777" w:rsidR="009E56D0" w:rsidRPr="00485DBA" w:rsidRDefault="009E56D0" w:rsidP="002E28D2">
            <w:pPr>
              <w:pStyle w:val="Tablehead"/>
              <w:rPr>
                <w:ins w:id="399" w:author="Lars Løge" w:date="2018-09-05T15:16:00Z"/>
                <w:lang w:val="en-US"/>
              </w:rPr>
            </w:pPr>
            <w:ins w:id="400" w:author="Lars Løge" w:date="2018-09-05T15:16:00Z">
              <w:r w:rsidRPr="00485DBA">
                <w:rPr>
                  <w:lang w:val="en-US"/>
                </w:rPr>
                <w:t>12.5</w:t>
              </w:r>
            </w:ins>
          </w:p>
        </w:tc>
        <w:tc>
          <w:tcPr>
            <w:tcW w:w="1109" w:type="dxa"/>
            <w:vAlign w:val="center"/>
          </w:tcPr>
          <w:p w14:paraId="24E3E263" w14:textId="77777777" w:rsidR="009E56D0" w:rsidRPr="00485DBA" w:rsidRDefault="009E56D0" w:rsidP="002E28D2">
            <w:pPr>
              <w:pStyle w:val="Tablehead"/>
              <w:rPr>
                <w:ins w:id="401" w:author="Lars Løge" w:date="2018-09-05T15:16:00Z"/>
                <w:lang w:val="en-US"/>
              </w:rPr>
            </w:pPr>
            <w:ins w:id="402" w:author="Lars Løge" w:date="2018-09-05T15:16:00Z">
              <w:r w:rsidRPr="00485DBA">
                <w:rPr>
                  <w:lang w:val="en-US"/>
                </w:rPr>
                <w:t>25</w:t>
              </w:r>
            </w:ins>
          </w:p>
        </w:tc>
        <w:tc>
          <w:tcPr>
            <w:tcW w:w="709" w:type="dxa"/>
            <w:vAlign w:val="center"/>
          </w:tcPr>
          <w:p w14:paraId="5570C3BC" w14:textId="77777777" w:rsidR="009E56D0" w:rsidRPr="00485DBA" w:rsidRDefault="009E56D0" w:rsidP="002E28D2">
            <w:pPr>
              <w:pStyle w:val="Tablehead"/>
              <w:rPr>
                <w:ins w:id="403" w:author="Lars Løge" w:date="2018-09-05T15:16:00Z"/>
                <w:lang w:val="en-US"/>
              </w:rPr>
            </w:pPr>
            <w:ins w:id="404" w:author="Lars Løge" w:date="2018-09-05T15:16:00Z">
              <w:r w:rsidRPr="00485DBA">
                <w:rPr>
                  <w:lang w:val="en-US"/>
                </w:rPr>
                <w:t>kHz</w:t>
              </w:r>
            </w:ins>
          </w:p>
        </w:tc>
      </w:tr>
      <w:tr w:rsidR="009E56D0" w:rsidRPr="00485DBA" w14:paraId="364350DA" w14:textId="77777777" w:rsidTr="002E28D2">
        <w:trPr>
          <w:jc w:val="center"/>
          <w:ins w:id="405" w:author="Lars Løge" w:date="2018-09-05T15:16:00Z"/>
        </w:trPr>
        <w:tc>
          <w:tcPr>
            <w:tcW w:w="1864" w:type="dxa"/>
            <w:vAlign w:val="center"/>
          </w:tcPr>
          <w:p w14:paraId="62CA9478" w14:textId="77777777" w:rsidR="009E56D0" w:rsidRPr="00485DBA" w:rsidRDefault="009E56D0" w:rsidP="002E28D2">
            <w:pPr>
              <w:pStyle w:val="Tabletext"/>
              <w:jc w:val="center"/>
              <w:rPr>
                <w:ins w:id="406" w:author="Lars Løge" w:date="2018-09-05T15:16:00Z"/>
                <w:lang w:val="en-US"/>
              </w:rPr>
            </w:pPr>
            <w:ins w:id="407" w:author="Lars Løge" w:date="2018-09-05T15:16:00Z">
              <w:r w:rsidRPr="00485DBA">
                <w:rPr>
                  <w:lang w:val="en-US"/>
                </w:rPr>
                <w:t>SINAD</w:t>
              </w:r>
            </w:ins>
          </w:p>
        </w:tc>
        <w:tc>
          <w:tcPr>
            <w:tcW w:w="1109" w:type="dxa"/>
            <w:vAlign w:val="center"/>
          </w:tcPr>
          <w:p w14:paraId="10AEBC34" w14:textId="77777777" w:rsidR="009E56D0" w:rsidRPr="00485DBA" w:rsidRDefault="009E56D0" w:rsidP="002E28D2">
            <w:pPr>
              <w:pStyle w:val="Tabletext"/>
              <w:jc w:val="center"/>
              <w:rPr>
                <w:ins w:id="408" w:author="Lars Løge" w:date="2018-09-05T15:16:00Z"/>
                <w:lang w:val="en-US"/>
              </w:rPr>
            </w:pPr>
            <w:ins w:id="409" w:author="Lars Løge" w:date="2018-09-05T15:16:00Z">
              <w:r w:rsidRPr="00485DBA">
                <w:rPr>
                  <w:lang w:val="en-US"/>
                </w:rPr>
                <w:t>12</w:t>
              </w:r>
            </w:ins>
          </w:p>
        </w:tc>
        <w:tc>
          <w:tcPr>
            <w:tcW w:w="1109" w:type="dxa"/>
            <w:vAlign w:val="center"/>
          </w:tcPr>
          <w:p w14:paraId="1A76CCFE" w14:textId="77777777" w:rsidR="009E56D0" w:rsidRPr="00485DBA" w:rsidRDefault="009E56D0" w:rsidP="002E28D2">
            <w:pPr>
              <w:pStyle w:val="Tabletext"/>
              <w:jc w:val="center"/>
              <w:rPr>
                <w:ins w:id="410" w:author="Lars Løge" w:date="2018-09-05T15:16:00Z"/>
                <w:lang w:val="en-US"/>
              </w:rPr>
            </w:pPr>
            <w:ins w:id="411" w:author="Lars Løge" w:date="2018-09-05T15:16:00Z">
              <w:r w:rsidRPr="00485DBA">
                <w:rPr>
                  <w:lang w:val="en-US"/>
                </w:rPr>
                <w:t>20</w:t>
              </w:r>
            </w:ins>
          </w:p>
        </w:tc>
        <w:tc>
          <w:tcPr>
            <w:tcW w:w="709" w:type="dxa"/>
            <w:vAlign w:val="center"/>
          </w:tcPr>
          <w:p w14:paraId="5AA2E54B" w14:textId="77777777" w:rsidR="009E56D0" w:rsidRPr="00485DBA" w:rsidRDefault="009E56D0" w:rsidP="002E28D2">
            <w:pPr>
              <w:pStyle w:val="Tabletext"/>
              <w:jc w:val="center"/>
              <w:rPr>
                <w:ins w:id="412" w:author="Lars Løge" w:date="2018-09-05T15:16:00Z"/>
                <w:lang w:val="en-US"/>
              </w:rPr>
            </w:pPr>
            <w:ins w:id="413" w:author="Lars Løge" w:date="2018-09-05T15:16:00Z">
              <w:r w:rsidRPr="00485DBA">
                <w:rPr>
                  <w:lang w:val="en-US"/>
                </w:rPr>
                <w:t>dB</w:t>
              </w:r>
            </w:ins>
          </w:p>
        </w:tc>
      </w:tr>
      <w:tr w:rsidR="009E56D0" w:rsidRPr="00485DBA" w14:paraId="2E466D6D" w14:textId="77777777" w:rsidTr="002E28D2">
        <w:trPr>
          <w:jc w:val="center"/>
          <w:ins w:id="414" w:author="Lars Løge" w:date="2018-09-05T15:16:00Z"/>
        </w:trPr>
        <w:tc>
          <w:tcPr>
            <w:tcW w:w="1864" w:type="dxa"/>
            <w:vAlign w:val="center"/>
          </w:tcPr>
          <w:p w14:paraId="4F819688" w14:textId="77777777" w:rsidR="009E56D0" w:rsidRPr="00485DBA" w:rsidRDefault="00BB4A68" w:rsidP="002E28D2">
            <w:pPr>
              <w:pStyle w:val="Tabletext"/>
              <w:jc w:val="center"/>
              <w:rPr>
                <w:ins w:id="415" w:author="Lars Løge" w:date="2018-09-05T15:16:00Z"/>
                <w:lang w:val="en-US"/>
              </w:rPr>
            </w:pPr>
            <m:oMathPara>
              <m:oMath>
                <m:sSub>
                  <m:sSubPr>
                    <m:ctrlPr>
                      <w:ins w:id="416" w:author="Lars Løge" w:date="2018-09-05T15:16:00Z">
                        <w:rPr>
                          <w:rFonts w:ascii="Cambria Math" w:hAnsi="Cambria Math"/>
                          <w:i/>
                          <w:sz w:val="24"/>
                        </w:rPr>
                      </w:ins>
                    </m:ctrlPr>
                  </m:sSubPr>
                  <m:e>
                    <m:r>
                      <w:ins w:id="417" w:author="Lars Løge" w:date="2018-09-05T15:16:00Z">
                        <w:rPr>
                          <w:rFonts w:ascii="Cambria Math" w:hAnsi="Cambria Math"/>
                          <w:sz w:val="24"/>
                        </w:rPr>
                        <m:t>S/N</m:t>
                      </w:ins>
                    </m:r>
                  </m:e>
                  <m:sub>
                    <m:r>
                      <w:ins w:id="418" w:author="Lars Løge" w:date="2018-09-05T15:16:00Z">
                        <w:rPr>
                          <w:rFonts w:ascii="Cambria Math" w:hAnsi="Cambria Math"/>
                          <w:sz w:val="24"/>
                        </w:rPr>
                        <m:t>FM</m:t>
                      </w:ins>
                    </m:r>
                  </m:sub>
                </m:sSub>
              </m:oMath>
            </m:oMathPara>
          </w:p>
        </w:tc>
        <w:tc>
          <w:tcPr>
            <w:tcW w:w="1109" w:type="dxa"/>
            <w:vAlign w:val="center"/>
          </w:tcPr>
          <w:p w14:paraId="3978C95B" w14:textId="77777777" w:rsidR="009E56D0" w:rsidRPr="00485DBA" w:rsidRDefault="009E56D0" w:rsidP="002E28D2">
            <w:pPr>
              <w:pStyle w:val="Tabletext"/>
              <w:jc w:val="center"/>
              <w:rPr>
                <w:ins w:id="419" w:author="Lars Løge" w:date="2018-09-05T15:16:00Z"/>
                <w:lang w:val="en-US"/>
              </w:rPr>
            </w:pPr>
            <w:ins w:id="420" w:author="Lars Løge" w:date="2018-09-05T15:16:00Z">
              <w:r w:rsidRPr="00485DBA">
                <w:rPr>
                  <w:lang w:val="en-US"/>
                </w:rPr>
                <w:t>11.7</w:t>
              </w:r>
            </w:ins>
          </w:p>
        </w:tc>
        <w:tc>
          <w:tcPr>
            <w:tcW w:w="1109" w:type="dxa"/>
            <w:vAlign w:val="center"/>
          </w:tcPr>
          <w:p w14:paraId="69D17BC0" w14:textId="77777777" w:rsidR="009E56D0" w:rsidRPr="00485DBA" w:rsidRDefault="009E56D0" w:rsidP="002E28D2">
            <w:pPr>
              <w:pStyle w:val="Tabletext"/>
              <w:jc w:val="center"/>
              <w:rPr>
                <w:ins w:id="421" w:author="Lars Løge" w:date="2018-09-05T15:16:00Z"/>
                <w:lang w:val="en-US"/>
              </w:rPr>
            </w:pPr>
            <w:ins w:id="422" w:author="Lars Løge" w:date="2018-09-05T15:16:00Z">
              <w:r w:rsidRPr="00485DBA">
                <w:rPr>
                  <w:lang w:val="en-US"/>
                </w:rPr>
                <w:t>20</w:t>
              </w:r>
            </w:ins>
          </w:p>
        </w:tc>
        <w:tc>
          <w:tcPr>
            <w:tcW w:w="709" w:type="dxa"/>
            <w:vAlign w:val="center"/>
          </w:tcPr>
          <w:p w14:paraId="248570D5" w14:textId="77777777" w:rsidR="009E56D0" w:rsidRPr="00485DBA" w:rsidRDefault="009E56D0" w:rsidP="002E28D2">
            <w:pPr>
              <w:pStyle w:val="Tabletext"/>
              <w:jc w:val="center"/>
              <w:rPr>
                <w:ins w:id="423" w:author="Lars Løge" w:date="2018-09-05T15:16:00Z"/>
                <w:lang w:val="en-US"/>
              </w:rPr>
            </w:pPr>
            <w:ins w:id="424" w:author="Lars Løge" w:date="2018-09-05T15:16:00Z">
              <w:r w:rsidRPr="00485DBA">
                <w:rPr>
                  <w:lang w:val="en-US"/>
                </w:rPr>
                <w:t>dB</w:t>
              </w:r>
            </w:ins>
          </w:p>
        </w:tc>
      </w:tr>
      <w:tr w:rsidR="009E56D0" w:rsidRPr="00485DBA" w14:paraId="6D306B93" w14:textId="77777777" w:rsidTr="002E28D2">
        <w:trPr>
          <w:jc w:val="center"/>
          <w:ins w:id="425" w:author="Lars Løge" w:date="2018-09-05T15:16:00Z"/>
        </w:trPr>
        <w:tc>
          <w:tcPr>
            <w:tcW w:w="1864" w:type="dxa"/>
            <w:vAlign w:val="center"/>
          </w:tcPr>
          <w:p w14:paraId="5EE0C477" w14:textId="77777777" w:rsidR="009E56D0" w:rsidRPr="00485DBA" w:rsidRDefault="00BB4A68" w:rsidP="002E28D2">
            <w:pPr>
              <w:pStyle w:val="Tabletext"/>
              <w:jc w:val="center"/>
              <w:rPr>
                <w:ins w:id="426" w:author="Lars Løge" w:date="2018-09-05T15:16:00Z"/>
                <w:lang w:val="en-US"/>
              </w:rPr>
            </w:pPr>
            <m:oMathPara>
              <m:oMath>
                <m:sSub>
                  <m:sSubPr>
                    <m:ctrlPr>
                      <w:ins w:id="427" w:author="Lars Løge" w:date="2018-09-05T15:16:00Z">
                        <w:rPr>
                          <w:rFonts w:ascii="Cambria Math" w:hAnsi="Cambria Math"/>
                          <w:i/>
                          <w:sz w:val="24"/>
                        </w:rPr>
                      </w:ins>
                    </m:ctrlPr>
                  </m:sSubPr>
                  <m:e>
                    <m:r>
                      <w:ins w:id="428" w:author="Lars Løge" w:date="2018-09-05T15:16:00Z">
                        <w:rPr>
                          <w:rFonts w:ascii="Cambria Math" w:hAnsi="Cambria Math"/>
                        </w:rPr>
                        <m:t>B</m:t>
                      </w:ins>
                    </m:r>
                  </m:e>
                  <m:sub>
                    <m:r>
                      <w:ins w:id="429" w:author="Lars Løge" w:date="2018-09-05T15:16:00Z">
                        <w:rPr>
                          <w:rFonts w:ascii="Cambria Math" w:hAnsi="Cambria Math"/>
                        </w:rPr>
                        <m:t>m</m:t>
                      </w:ins>
                    </m:r>
                  </m:sub>
                </m:sSub>
              </m:oMath>
            </m:oMathPara>
          </w:p>
        </w:tc>
        <w:tc>
          <w:tcPr>
            <w:tcW w:w="1109" w:type="dxa"/>
            <w:vAlign w:val="center"/>
          </w:tcPr>
          <w:p w14:paraId="6FDDE936" w14:textId="77777777" w:rsidR="009E56D0" w:rsidRPr="00485DBA" w:rsidRDefault="009E56D0" w:rsidP="002E28D2">
            <w:pPr>
              <w:pStyle w:val="Tabletext"/>
              <w:jc w:val="center"/>
              <w:rPr>
                <w:ins w:id="430" w:author="Lars Løge" w:date="2018-09-05T15:16:00Z"/>
                <w:lang w:val="en-US"/>
              </w:rPr>
            </w:pPr>
            <w:ins w:id="431" w:author="Lars Løge" w:date="2018-09-05T15:16:00Z">
              <w:r w:rsidRPr="00485DBA">
                <w:rPr>
                  <w:lang w:val="en-US"/>
                </w:rPr>
                <w:t>3</w:t>
              </w:r>
            </w:ins>
          </w:p>
        </w:tc>
        <w:tc>
          <w:tcPr>
            <w:tcW w:w="1109" w:type="dxa"/>
            <w:vAlign w:val="center"/>
          </w:tcPr>
          <w:p w14:paraId="2F48B09C" w14:textId="77777777" w:rsidR="009E56D0" w:rsidRPr="00485DBA" w:rsidRDefault="009E56D0" w:rsidP="002E28D2">
            <w:pPr>
              <w:pStyle w:val="Tabletext"/>
              <w:jc w:val="center"/>
              <w:rPr>
                <w:ins w:id="432" w:author="Lars Løge" w:date="2018-09-05T15:16:00Z"/>
                <w:lang w:val="en-US"/>
              </w:rPr>
            </w:pPr>
            <w:ins w:id="433" w:author="Lars Løge" w:date="2018-09-05T15:16:00Z">
              <w:r w:rsidRPr="00485DBA">
                <w:rPr>
                  <w:lang w:val="en-US"/>
                </w:rPr>
                <w:t>3</w:t>
              </w:r>
            </w:ins>
          </w:p>
        </w:tc>
        <w:tc>
          <w:tcPr>
            <w:tcW w:w="709" w:type="dxa"/>
            <w:vAlign w:val="center"/>
          </w:tcPr>
          <w:p w14:paraId="12AC0B0B" w14:textId="77777777" w:rsidR="009E56D0" w:rsidRPr="00485DBA" w:rsidRDefault="009E56D0" w:rsidP="002E28D2">
            <w:pPr>
              <w:pStyle w:val="Tabletext"/>
              <w:jc w:val="center"/>
              <w:rPr>
                <w:ins w:id="434" w:author="Lars Løge" w:date="2018-09-05T15:16:00Z"/>
                <w:lang w:val="en-US"/>
              </w:rPr>
            </w:pPr>
            <w:ins w:id="435" w:author="Lars Løge" w:date="2018-09-05T15:16:00Z">
              <w:r w:rsidRPr="00485DBA">
                <w:rPr>
                  <w:lang w:val="en-US"/>
                </w:rPr>
                <w:t>kHz</w:t>
              </w:r>
            </w:ins>
          </w:p>
        </w:tc>
      </w:tr>
      <w:tr w:rsidR="009E56D0" w:rsidRPr="00485DBA" w14:paraId="5EC6F821" w14:textId="77777777" w:rsidTr="002E28D2">
        <w:trPr>
          <w:jc w:val="center"/>
          <w:ins w:id="436" w:author="Lars Løge" w:date="2018-09-05T15:16:00Z"/>
        </w:trPr>
        <w:tc>
          <w:tcPr>
            <w:tcW w:w="1864" w:type="dxa"/>
            <w:vAlign w:val="center"/>
          </w:tcPr>
          <w:p w14:paraId="759BEAA6" w14:textId="77777777" w:rsidR="009E56D0" w:rsidRPr="00485DBA" w:rsidRDefault="009E56D0" w:rsidP="002E28D2">
            <w:pPr>
              <w:pStyle w:val="Tabletext"/>
              <w:jc w:val="center"/>
              <w:rPr>
                <w:ins w:id="437" w:author="Lars Løge" w:date="2018-09-05T15:16:00Z"/>
                <w:lang w:val="en-US"/>
              </w:rPr>
            </w:pPr>
            <m:oMathPara>
              <m:oMath>
                <m:r>
                  <w:ins w:id="438" w:author="Lars Løge" w:date="2018-09-05T15:16:00Z">
                    <m:rPr>
                      <m:sty m:val="p"/>
                    </m:rPr>
                    <w:rPr>
                      <w:rFonts w:ascii="Cambria Math" w:hAnsi="Cambria Math"/>
                    </w:rPr>
                    <m:t>Δ</m:t>
                  </w:ins>
                </m:r>
                <m:r>
                  <w:ins w:id="439" w:author="Lars Løge" w:date="2018-09-05T15:16:00Z">
                    <w:rPr>
                      <w:rFonts w:ascii="Cambria Math" w:hAnsi="Cambria Math"/>
                    </w:rPr>
                    <m:t>f</m:t>
                  </w:ins>
                </m:r>
              </m:oMath>
            </m:oMathPara>
          </w:p>
        </w:tc>
        <w:tc>
          <w:tcPr>
            <w:tcW w:w="1109" w:type="dxa"/>
            <w:vAlign w:val="center"/>
          </w:tcPr>
          <w:p w14:paraId="7985D312" w14:textId="77777777" w:rsidR="009E56D0" w:rsidRPr="00485DBA" w:rsidRDefault="009E56D0" w:rsidP="002E28D2">
            <w:pPr>
              <w:pStyle w:val="Tabletext"/>
              <w:jc w:val="center"/>
              <w:rPr>
                <w:ins w:id="440" w:author="Lars Løge" w:date="2018-09-05T15:16:00Z"/>
                <w:lang w:val="en-US"/>
              </w:rPr>
            </w:pPr>
            <w:ins w:id="441" w:author="Lars Løge" w:date="2018-09-05T15:16:00Z">
              <w:r w:rsidRPr="00485DBA">
                <w:rPr>
                  <w:lang w:val="en-US"/>
                </w:rPr>
                <w:t>2.5</w:t>
              </w:r>
            </w:ins>
          </w:p>
        </w:tc>
        <w:tc>
          <w:tcPr>
            <w:tcW w:w="1109" w:type="dxa"/>
            <w:vAlign w:val="center"/>
          </w:tcPr>
          <w:p w14:paraId="1DFF419E" w14:textId="77777777" w:rsidR="009E56D0" w:rsidRPr="00485DBA" w:rsidRDefault="009E56D0" w:rsidP="002E28D2">
            <w:pPr>
              <w:pStyle w:val="Tabletext"/>
              <w:jc w:val="center"/>
              <w:rPr>
                <w:ins w:id="442" w:author="Lars Løge" w:date="2018-09-05T15:16:00Z"/>
                <w:lang w:val="en-US"/>
              </w:rPr>
            </w:pPr>
            <w:ins w:id="443" w:author="Lars Løge" w:date="2018-09-05T15:16:00Z">
              <w:r w:rsidRPr="00485DBA">
                <w:rPr>
                  <w:lang w:val="en-US"/>
                </w:rPr>
                <w:t>5</w:t>
              </w:r>
            </w:ins>
          </w:p>
        </w:tc>
        <w:tc>
          <w:tcPr>
            <w:tcW w:w="709" w:type="dxa"/>
            <w:vAlign w:val="center"/>
          </w:tcPr>
          <w:p w14:paraId="64850969" w14:textId="77777777" w:rsidR="009E56D0" w:rsidRPr="00485DBA" w:rsidRDefault="009E56D0" w:rsidP="002E28D2">
            <w:pPr>
              <w:pStyle w:val="Tabletext"/>
              <w:jc w:val="center"/>
              <w:rPr>
                <w:ins w:id="444" w:author="Lars Løge" w:date="2018-09-05T15:16:00Z"/>
                <w:lang w:val="en-US"/>
              </w:rPr>
            </w:pPr>
            <w:ins w:id="445" w:author="Lars Løge" w:date="2018-09-05T15:16:00Z">
              <w:r w:rsidRPr="00485DBA">
                <w:rPr>
                  <w:lang w:val="en-US"/>
                </w:rPr>
                <w:t>kHz</w:t>
              </w:r>
            </w:ins>
          </w:p>
        </w:tc>
      </w:tr>
      <w:tr w:rsidR="009E56D0" w:rsidRPr="00485DBA" w14:paraId="7AF44AC6" w14:textId="77777777" w:rsidTr="002E28D2">
        <w:trPr>
          <w:jc w:val="center"/>
          <w:ins w:id="446" w:author="Lars Løge" w:date="2018-09-05T15:16:00Z"/>
        </w:trPr>
        <w:tc>
          <w:tcPr>
            <w:tcW w:w="1864" w:type="dxa"/>
            <w:vAlign w:val="center"/>
          </w:tcPr>
          <w:p w14:paraId="1229F4EA" w14:textId="77777777" w:rsidR="009E56D0" w:rsidRPr="00485DBA" w:rsidRDefault="00BB4A68" w:rsidP="002E28D2">
            <w:pPr>
              <w:pStyle w:val="Tabletext"/>
              <w:jc w:val="center"/>
              <w:rPr>
                <w:ins w:id="447" w:author="Lars Løge" w:date="2018-09-05T15:16:00Z"/>
                <w:lang w:val="en-US"/>
              </w:rPr>
            </w:pPr>
            <m:oMathPara>
              <m:oMath>
                <m:sSub>
                  <m:sSubPr>
                    <m:ctrlPr>
                      <w:ins w:id="448" w:author="Lars Løge" w:date="2018-09-05T15:16:00Z">
                        <w:rPr>
                          <w:rFonts w:ascii="Cambria Math" w:hAnsi="Cambria Math"/>
                          <w:i/>
                          <w:sz w:val="24"/>
                        </w:rPr>
                      </w:ins>
                    </m:ctrlPr>
                  </m:sSubPr>
                  <m:e>
                    <m:r>
                      <w:ins w:id="449" w:author="Lars Løge" w:date="2018-09-05T15:16:00Z">
                        <w:rPr>
                          <w:rFonts w:ascii="Cambria Math" w:hAnsi="Cambria Math"/>
                        </w:rPr>
                        <m:t>BW</m:t>
                      </w:ins>
                    </m:r>
                  </m:e>
                  <m:sub>
                    <m:r>
                      <w:ins w:id="450" w:author="Lars Løge" w:date="2018-09-05T15:16:00Z">
                        <w:rPr>
                          <w:rFonts w:ascii="Cambria Math" w:hAnsi="Cambria Math"/>
                        </w:rPr>
                        <m:t>FM</m:t>
                      </w:ins>
                    </m:r>
                  </m:sub>
                </m:sSub>
              </m:oMath>
            </m:oMathPara>
          </w:p>
        </w:tc>
        <w:tc>
          <w:tcPr>
            <w:tcW w:w="1109" w:type="dxa"/>
            <w:vAlign w:val="center"/>
          </w:tcPr>
          <w:p w14:paraId="6EA57033" w14:textId="77777777" w:rsidR="009E56D0" w:rsidRPr="00485DBA" w:rsidRDefault="009E56D0" w:rsidP="002E28D2">
            <w:pPr>
              <w:pStyle w:val="Tabletext"/>
              <w:jc w:val="center"/>
              <w:rPr>
                <w:ins w:id="451" w:author="Lars Løge" w:date="2018-09-05T15:16:00Z"/>
                <w:lang w:val="en-US"/>
              </w:rPr>
            </w:pPr>
            <w:ins w:id="452" w:author="Lars Løge" w:date="2018-09-05T15:16:00Z">
              <w:r w:rsidRPr="00485DBA">
                <w:rPr>
                  <w:lang w:val="en-US"/>
                </w:rPr>
                <w:t>11</w:t>
              </w:r>
            </w:ins>
          </w:p>
        </w:tc>
        <w:tc>
          <w:tcPr>
            <w:tcW w:w="1109" w:type="dxa"/>
            <w:vAlign w:val="center"/>
          </w:tcPr>
          <w:p w14:paraId="5BCE4166" w14:textId="77777777" w:rsidR="009E56D0" w:rsidRPr="00485DBA" w:rsidRDefault="009E56D0" w:rsidP="002E28D2">
            <w:pPr>
              <w:pStyle w:val="Tabletext"/>
              <w:jc w:val="center"/>
              <w:rPr>
                <w:ins w:id="453" w:author="Lars Løge" w:date="2018-09-05T15:16:00Z"/>
                <w:lang w:val="en-US"/>
              </w:rPr>
            </w:pPr>
            <w:ins w:id="454" w:author="Lars Løge" w:date="2018-09-05T15:16:00Z">
              <w:r w:rsidRPr="00485DBA">
                <w:rPr>
                  <w:lang w:val="en-US"/>
                </w:rPr>
                <w:t>16</w:t>
              </w:r>
            </w:ins>
          </w:p>
        </w:tc>
        <w:tc>
          <w:tcPr>
            <w:tcW w:w="709" w:type="dxa"/>
            <w:vAlign w:val="center"/>
          </w:tcPr>
          <w:p w14:paraId="12AFBD0D" w14:textId="77777777" w:rsidR="009E56D0" w:rsidRPr="00485DBA" w:rsidRDefault="009E56D0" w:rsidP="002E28D2">
            <w:pPr>
              <w:pStyle w:val="Tabletext"/>
              <w:jc w:val="center"/>
              <w:rPr>
                <w:ins w:id="455" w:author="Lars Løge" w:date="2018-09-05T15:16:00Z"/>
                <w:lang w:val="en-US"/>
              </w:rPr>
            </w:pPr>
            <w:ins w:id="456" w:author="Lars Løge" w:date="2018-09-05T15:16:00Z">
              <w:r w:rsidRPr="00485DBA">
                <w:rPr>
                  <w:lang w:val="en-US"/>
                </w:rPr>
                <w:t>kHz</w:t>
              </w:r>
            </w:ins>
          </w:p>
        </w:tc>
      </w:tr>
      <w:tr w:rsidR="009E56D0" w:rsidRPr="00485DBA" w14:paraId="37179FF2" w14:textId="77777777" w:rsidTr="002E28D2">
        <w:trPr>
          <w:jc w:val="center"/>
          <w:ins w:id="457" w:author="Lars Løge" w:date="2018-09-05T15:16:00Z"/>
        </w:trPr>
        <w:tc>
          <w:tcPr>
            <w:tcW w:w="1864" w:type="dxa"/>
            <w:vAlign w:val="center"/>
          </w:tcPr>
          <w:p w14:paraId="08E590D5" w14:textId="77777777" w:rsidR="009E56D0" w:rsidRPr="00485DBA" w:rsidRDefault="009E56D0" w:rsidP="002E28D2">
            <w:pPr>
              <w:pStyle w:val="Tabletext"/>
              <w:jc w:val="center"/>
              <w:rPr>
                <w:ins w:id="458" w:author="Lars Løge" w:date="2018-09-05T15:16:00Z"/>
                <w:lang w:val="en-US"/>
              </w:rPr>
            </w:pPr>
            <m:oMathPara>
              <m:oMath>
                <m:r>
                  <w:ins w:id="459" w:author="Lars Løge" w:date="2018-09-05T15:16:00Z">
                    <w:rPr>
                      <w:rFonts w:ascii="Cambria Math" w:hAnsi="Cambria Math"/>
                      <w:sz w:val="24"/>
                    </w:rPr>
                    <m:t>C/N</m:t>
                  </w:ins>
                </m:r>
              </m:oMath>
            </m:oMathPara>
          </w:p>
        </w:tc>
        <w:tc>
          <w:tcPr>
            <w:tcW w:w="1109" w:type="dxa"/>
            <w:vAlign w:val="center"/>
          </w:tcPr>
          <w:p w14:paraId="69F1FB71" w14:textId="77777777" w:rsidR="009E56D0" w:rsidRPr="00485DBA" w:rsidRDefault="009E56D0" w:rsidP="002E28D2">
            <w:pPr>
              <w:pStyle w:val="Tabletext"/>
              <w:jc w:val="center"/>
              <w:rPr>
                <w:ins w:id="460" w:author="Lars Løge" w:date="2018-09-05T15:16:00Z"/>
                <w:lang w:val="en-US"/>
              </w:rPr>
            </w:pPr>
            <w:ins w:id="461" w:author="Lars Løge" w:date="2018-09-05T15:16:00Z">
              <w:r w:rsidRPr="00485DBA">
                <w:rPr>
                  <w:lang w:val="en-US"/>
                </w:rPr>
                <w:t>7.8</w:t>
              </w:r>
            </w:ins>
          </w:p>
        </w:tc>
        <w:tc>
          <w:tcPr>
            <w:tcW w:w="1109" w:type="dxa"/>
            <w:vAlign w:val="center"/>
          </w:tcPr>
          <w:p w14:paraId="03480382" w14:textId="77777777" w:rsidR="009E56D0" w:rsidRPr="00485DBA" w:rsidRDefault="009E56D0" w:rsidP="002E28D2">
            <w:pPr>
              <w:pStyle w:val="Tabletext"/>
              <w:jc w:val="center"/>
              <w:rPr>
                <w:ins w:id="462" w:author="Lars Løge" w:date="2018-09-05T15:16:00Z"/>
                <w:lang w:val="en-US"/>
              </w:rPr>
            </w:pPr>
            <w:ins w:id="463" w:author="Lars Løge" w:date="2018-09-05T15:16:00Z">
              <w:r w:rsidRPr="00485DBA">
                <w:rPr>
                  <w:lang w:val="en-US"/>
                </w:rPr>
                <w:t>6.4</w:t>
              </w:r>
            </w:ins>
          </w:p>
        </w:tc>
        <w:tc>
          <w:tcPr>
            <w:tcW w:w="709" w:type="dxa"/>
            <w:vAlign w:val="center"/>
          </w:tcPr>
          <w:p w14:paraId="7CBB4373" w14:textId="77777777" w:rsidR="009E56D0" w:rsidRPr="00485DBA" w:rsidRDefault="009E56D0" w:rsidP="002E28D2">
            <w:pPr>
              <w:pStyle w:val="Tabletext"/>
              <w:jc w:val="center"/>
              <w:rPr>
                <w:ins w:id="464" w:author="Lars Løge" w:date="2018-09-05T15:16:00Z"/>
                <w:lang w:val="en-US"/>
              </w:rPr>
            </w:pPr>
            <w:ins w:id="465" w:author="Lars Løge" w:date="2018-09-05T15:16:00Z">
              <w:r w:rsidRPr="00485DBA">
                <w:rPr>
                  <w:lang w:val="en-US"/>
                </w:rPr>
                <w:t>dB</w:t>
              </w:r>
            </w:ins>
          </w:p>
        </w:tc>
      </w:tr>
    </w:tbl>
    <w:p w14:paraId="205FD990" w14:textId="77777777" w:rsidR="009E56D0" w:rsidRDefault="009E56D0" w:rsidP="009E56D0">
      <w:pPr>
        <w:rPr>
          <w:ins w:id="466" w:author="Lars Løge" w:date="2018-09-05T15:18:00Z"/>
        </w:rPr>
      </w:pPr>
      <w:r w:rsidRPr="009D08D2">
        <w:t xml:space="preserve">Therefore, a worst-case </w:t>
      </w:r>
      <w:r w:rsidRPr="009D08D2">
        <w:rPr>
          <w:i/>
        </w:rPr>
        <w:t>C/I</w:t>
      </w:r>
      <w:r w:rsidRPr="009D08D2">
        <w:t xml:space="preserve"> level of more than 31.9 dB (Table </w:t>
      </w:r>
      <w:r>
        <w:t>A2-</w:t>
      </w:r>
      <w:r w:rsidRPr="009D08D2">
        <w:t xml:space="preserve">15) for the mobile station to base station link with interference from the VDE-SAT downlink provides considerable margin </w:t>
      </w:r>
      <w:ins w:id="467" w:author="Lars Løge" w:date="2018-09-05T15:18:00Z">
        <w:r w:rsidRPr="009D08D2">
          <w:t xml:space="preserve">to the </w:t>
        </w:r>
        <w:r>
          <w:t xml:space="preserve">C/N values of 7.8 dB and 6.4 dB required to meet the </w:t>
        </w:r>
        <w:r w:rsidRPr="00880CC3">
          <w:rPr>
            <w:color w:val="000000" w:themeColor="text1"/>
          </w:rPr>
          <w:t xml:space="preserve">SINAD degradation protection values </w:t>
        </w:r>
        <w:r>
          <w:rPr>
            <w:color w:val="000000" w:themeColor="text1"/>
          </w:rPr>
          <w:t xml:space="preserve">for land mobile systems </w:t>
        </w:r>
        <w:r w:rsidRPr="009D08D2">
          <w:t xml:space="preserve">provided in </w:t>
        </w:r>
      </w:ins>
      <w:ins w:id="468" w:author="Lars Løge" w:date="2018-09-05T15:20:00Z">
        <w:r>
          <w:t xml:space="preserve">Annex 1 of </w:t>
        </w:r>
      </w:ins>
      <w:ins w:id="469" w:author="Lars Løge" w:date="2018-09-05T15:18:00Z">
        <w:r w:rsidRPr="009D08D2">
          <w:t>Recommendation ITU-R M.1808.</w:t>
        </w:r>
      </w:ins>
      <w:del w:id="470" w:author="Lars Løge" w:date="2018-09-05T15:18:00Z">
        <w:r w:rsidRPr="009D08D2" w:rsidDel="001C77B6">
          <w:delText>for SINAD ratio</w:delText>
        </w:r>
      </w:del>
      <w:r w:rsidRPr="009D08D2">
        <w:t xml:space="preserve">. </w:t>
      </w:r>
    </w:p>
    <w:p w14:paraId="182A2A34" w14:textId="77777777" w:rsidR="009E56D0" w:rsidRPr="009D08D2" w:rsidRDefault="009E56D0" w:rsidP="009E56D0">
      <w:r w:rsidRPr="009D08D2">
        <w:t>Also</w:t>
      </w:r>
      <w:ins w:id="471" w:author="Lars Løge" w:date="2018-09-05T15:18:00Z">
        <w:r>
          <w:t>,</w:t>
        </w:r>
      </w:ins>
      <w:r w:rsidRPr="009D08D2">
        <w:t xml:space="preserve"> </w:t>
      </w:r>
      <w:del w:id="472" w:author="Lars Løge" w:date="2018-09-05T15:20:00Z">
        <w:r w:rsidRPr="009D08D2" w:rsidDel="0094292B">
          <w:delText xml:space="preserve">according to section 2.2 of </w:delText>
        </w:r>
      </w:del>
      <w:r w:rsidRPr="009D08D2">
        <w:t>Annex 1</w:t>
      </w:r>
      <w:ins w:id="473" w:author="Lars Løge" w:date="2018-09-05T15:21:00Z">
        <w:r>
          <w:t xml:space="preserve"> of </w:t>
        </w:r>
        <w:r w:rsidRPr="009D08D2">
          <w:t>Recommendation ITU-R M.1808</w:t>
        </w:r>
      </w:ins>
      <w:r w:rsidRPr="009D08D2">
        <w:t xml:space="preserve">, digital land mobile systems use C4FM modulation and a BER threshold of 5%. C4FM modulation has two bits per symbol. Given that </w:t>
      </w:r>
      <w:r w:rsidRPr="009D08D2">
        <w:rPr>
          <w:i/>
        </w:rPr>
        <w:t>C/I</w:t>
      </w:r>
      <w:r w:rsidRPr="009D08D2">
        <w:t xml:space="preserve"> corresponds to symbol energy to noise density ratio (E</w:t>
      </w:r>
      <w:r w:rsidRPr="009D08D2">
        <w:rPr>
          <w:vertAlign w:val="subscript"/>
        </w:rPr>
        <w:t>s</w:t>
      </w:r>
      <w:r w:rsidRPr="009D08D2">
        <w:t>/N</w:t>
      </w:r>
      <w:r w:rsidRPr="009D08D2">
        <w:rPr>
          <w:vertAlign w:val="subscript"/>
        </w:rPr>
        <w:t>0</w:t>
      </w:r>
      <w:r w:rsidRPr="009D08D2">
        <w:t xml:space="preserve">), digital land mobile systems have a typical </w:t>
      </w:r>
      <w:r w:rsidRPr="009D08D2">
        <w:rPr>
          <w:i/>
        </w:rPr>
        <w:t>C/(N+I)</w:t>
      </w:r>
      <w:r w:rsidRPr="009D08D2">
        <w:t xml:space="preserve"> threshold of 15 </w:t>
      </w:r>
      <w:proofErr w:type="spellStart"/>
      <w:r w:rsidRPr="009D08D2">
        <w:t>dB.</w:t>
      </w:r>
      <w:proofErr w:type="spellEnd"/>
      <w:r w:rsidRPr="009D08D2">
        <w:t xml:space="preserve"> A </w:t>
      </w:r>
      <w:r w:rsidRPr="009D08D2">
        <w:rPr>
          <w:i/>
        </w:rPr>
        <w:t>C/I</w:t>
      </w:r>
      <w:r w:rsidRPr="009D08D2">
        <w:t xml:space="preserve"> level of more than 31.9 dB (Table </w:t>
      </w:r>
      <w:r>
        <w:t>A2-</w:t>
      </w:r>
      <w:r w:rsidRPr="009D08D2">
        <w:t>15) for the mobile station to base station link with interference from the VDE-SAT downlink provides considerable margin for BER.</w:t>
      </w:r>
    </w:p>
    <w:p w14:paraId="24A1CBE8" w14:textId="77777777" w:rsidR="009E56D0" w:rsidRPr="009D08D2" w:rsidDel="001C77B6" w:rsidRDefault="009E56D0" w:rsidP="009E56D0">
      <w:pPr>
        <w:rPr>
          <w:del w:id="474" w:author="Lars Løge" w:date="2018-09-05T15:18:00Z"/>
          <w:i/>
        </w:rPr>
      </w:pPr>
      <w:del w:id="475" w:author="Lars Løge" w:date="2018-09-05T15:18:00Z">
        <w:r w:rsidRPr="00B0137B" w:rsidDel="001C77B6">
          <w:delText>[</w:delText>
        </w:r>
        <w:r w:rsidRPr="009D08D2" w:rsidDel="001C77B6">
          <w:rPr>
            <w:i/>
          </w:rPr>
          <w:delText xml:space="preserve">Editor’s note: </w:delText>
        </w:r>
        <w:r w:rsidRPr="00B0137B" w:rsidDel="001C77B6">
          <w:rPr>
            <w:i/>
          </w:rPr>
          <w:delText xml:space="preserve">to </w:delText>
        </w:r>
        <w:r w:rsidRPr="009D08D2" w:rsidDel="001C77B6">
          <w:rPr>
            <w:i/>
          </w:rPr>
          <w:delText>provide references explaining the connection between SINAD and C/I</w:delText>
        </w:r>
        <w:r w:rsidRPr="00B0137B" w:rsidDel="001C77B6">
          <w:delText>]</w:delText>
        </w:r>
      </w:del>
    </w:p>
    <w:p w14:paraId="6E1853E7" w14:textId="77777777" w:rsidR="009E56D0" w:rsidRPr="003F08C1" w:rsidRDefault="009E56D0" w:rsidP="009E56D0">
      <w:r w:rsidRPr="009D08D2">
        <w:t xml:space="preserve">Therefore, based on the results of this </w:t>
      </w:r>
      <w:r w:rsidRPr="009D08D2">
        <w:rPr>
          <w:i/>
        </w:rPr>
        <w:t xml:space="preserve">C/I </w:t>
      </w:r>
      <w:r w:rsidRPr="009D08D2">
        <w:t>analysis, it can be concluded:</w:t>
      </w:r>
    </w:p>
    <w:p w14:paraId="3657AFD7" w14:textId="77777777" w:rsidR="009E56D0" w:rsidRPr="003F08C1" w:rsidRDefault="009E56D0" w:rsidP="009E56D0">
      <w:pPr>
        <w:pStyle w:val="enumlev1"/>
      </w:pPr>
      <w:r w:rsidRPr="009D08D2">
        <w:t>1</w:t>
      </w:r>
      <w:r w:rsidRPr="009D08D2">
        <w:tab/>
        <w:t xml:space="preserve">That a </w:t>
      </w:r>
      <w:r w:rsidRPr="009D08D2">
        <w:rPr>
          <w:i/>
        </w:rPr>
        <w:t xml:space="preserve">C/I </w:t>
      </w:r>
      <w:r w:rsidRPr="009D08D2">
        <w:t>level of better than 31.9 dB can be achieved and an improvement of 3.8 dB or better can be realized if the alternative pfd mask is used, and</w:t>
      </w:r>
    </w:p>
    <w:p w14:paraId="059C3C4D" w14:textId="244C9C23" w:rsidR="00DA6F5C" w:rsidRPr="00DA6F5C" w:rsidRDefault="009E56D0" w:rsidP="009E56D0">
      <w:pPr>
        <w:pStyle w:val="enumlev1"/>
      </w:pPr>
      <w:r w:rsidRPr="009D08D2">
        <w:t>2</w:t>
      </w:r>
      <w:r w:rsidRPr="009D08D2">
        <w:tab/>
        <w:t xml:space="preserve">That this </w:t>
      </w:r>
      <w:r w:rsidRPr="009D08D2">
        <w:rPr>
          <w:i/>
        </w:rPr>
        <w:t xml:space="preserve">C/I </w:t>
      </w:r>
      <w:r w:rsidRPr="009D08D2">
        <w:t xml:space="preserve">level provides considerable margin for land mobile systems to satisfy the performance criteria specified in </w:t>
      </w:r>
      <w:ins w:id="476" w:author="Lars Løge" w:date="2018-09-05T15:21:00Z">
        <w:r w:rsidRPr="009D08D2">
          <w:t>Annex 1</w:t>
        </w:r>
        <w:r>
          <w:t xml:space="preserve"> of </w:t>
        </w:r>
      </w:ins>
      <w:r w:rsidRPr="009D08D2">
        <w:t>Recommendation ITU-R M.1808</w:t>
      </w:r>
      <w:del w:id="477" w:author="Lars Løge" w:date="2018-09-05T15:21:00Z">
        <w:r w:rsidRPr="009D08D2" w:rsidDel="0094292B">
          <w:delText>,</w:delText>
        </w:r>
      </w:del>
      <w:ins w:id="478" w:author="Lars Løge" w:date="2018-09-05T15:21:00Z">
        <w:r w:rsidRPr="009D08D2" w:rsidDel="0094292B">
          <w:t xml:space="preserve"> </w:t>
        </w:r>
      </w:ins>
      <w:del w:id="479" w:author="Lars Løge" w:date="2018-09-05T15:21:00Z">
        <w:r w:rsidRPr="009D08D2" w:rsidDel="0094292B">
          <w:delText xml:space="preserve"> </w:delText>
        </w:r>
      </w:del>
      <w:del w:id="480" w:author="Lars Løge" w:date="2018-09-05T15:19:00Z">
        <w:r w:rsidRPr="009D08D2" w:rsidDel="001C77B6">
          <w:delText xml:space="preserve">section 2.2, </w:delText>
        </w:r>
      </w:del>
      <w:del w:id="481" w:author="Lars Løge" w:date="2018-09-05T15:21:00Z">
        <w:r w:rsidRPr="009D08D2" w:rsidDel="0094292B">
          <w:delText>Annex 1</w:delText>
        </w:r>
      </w:del>
    </w:p>
    <w:sectPr w:rsidR="00DA6F5C" w:rsidRPr="00DA6F5C" w:rsidSect="00D02712">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E14CE" w14:textId="77777777" w:rsidR="00BB4A68" w:rsidRDefault="00BB4A68">
      <w:r>
        <w:separator/>
      </w:r>
    </w:p>
  </w:endnote>
  <w:endnote w:type="continuationSeparator" w:id="0">
    <w:p w14:paraId="16D85902" w14:textId="77777777" w:rsidR="00BB4A68" w:rsidRDefault="00BB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D22DE" w14:textId="0CC118C5" w:rsidR="00E53492" w:rsidRPr="002F7CB3" w:rsidRDefault="00E53492">
    <w:pPr>
      <w:pStyle w:val="Footer"/>
      <w:rPr>
        <w:lang w:val="en-US"/>
      </w:rPr>
    </w:pPr>
    <w:r>
      <w:rPr>
        <w:lang w:val="en-US"/>
      </w:rPr>
      <w:fldChar w:fldCharType="begin"/>
    </w:r>
    <w:r>
      <w:rPr>
        <w:lang w:val="en-US"/>
      </w:rPr>
      <w:instrText xml:space="preserve"> FILENAME \p \* MERGEFORMAT </w:instrText>
    </w:r>
    <w:r>
      <w:rPr>
        <w:lang w:val="en-US"/>
      </w:rPr>
      <w:fldChar w:fldCharType="separate"/>
    </w:r>
    <w:r>
      <w:rPr>
        <w:lang w:val="en-US"/>
      </w:rPr>
      <w:t>M</w:t>
    </w:r>
    <w:r w:rsidRPr="00556E19">
      <w:t>:\BRSGD\TEXT2018\SG05\WP5B\500\538</w:t>
    </w:r>
    <w:r>
      <w:rPr>
        <w:lang w:val="en-US"/>
      </w:rPr>
      <w:t>\538N27e.docx</w:t>
    </w:r>
    <w:r>
      <w:fldChar w:fldCharType="end"/>
    </w:r>
    <w:r w:rsidRPr="002F7CB3">
      <w:rPr>
        <w:lang w:val="en-US"/>
      </w:rPr>
      <w:tab/>
    </w:r>
    <w:r>
      <w:fldChar w:fldCharType="begin"/>
    </w:r>
    <w:r>
      <w:instrText xml:space="preserve"> savedate \@ dd.MM.yy </w:instrText>
    </w:r>
    <w:r>
      <w:fldChar w:fldCharType="separate"/>
    </w:r>
    <w:r w:rsidR="00F57CF3">
      <w:t>10.10.18</w:t>
    </w:r>
    <w:r>
      <w:fldChar w:fldCharType="end"/>
    </w:r>
    <w:r w:rsidRPr="002F7CB3">
      <w:rPr>
        <w:lang w:val="en-US"/>
      </w:rPr>
      <w:tab/>
    </w:r>
    <w:r>
      <w:fldChar w:fldCharType="begin"/>
    </w:r>
    <w:r>
      <w:instrText xml:space="preserve"> printdate \@ dd.MM.yy </w:instrText>
    </w:r>
    <w:r>
      <w:fldChar w:fldCharType="separate"/>
    </w:r>
    <w:r>
      <w:t>11.06.18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EB204" w14:textId="77777777" w:rsidR="00E53492" w:rsidRPr="002F7CB3" w:rsidRDefault="00856AA0" w:rsidP="0028392A">
    <w:pPr>
      <w:pStyle w:val="Footer"/>
      <w:rPr>
        <w:lang w:val="en-US"/>
      </w:rPr>
    </w:pPr>
    <w:fldSimple w:instr=" FILENAME \p  \* MERGEFORMAT ">
      <w:r w:rsidR="00E53492">
        <w:t>M:\BRSGD\TEXT2018\SG05\WP5B\500\538\538N27e.docx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36F3E" w14:textId="77777777" w:rsidR="00BB4A68" w:rsidRDefault="00BB4A68">
      <w:r>
        <w:t>____________________</w:t>
      </w:r>
    </w:p>
  </w:footnote>
  <w:footnote w:type="continuationSeparator" w:id="0">
    <w:p w14:paraId="09556A5B" w14:textId="77777777" w:rsidR="00BB4A68" w:rsidRDefault="00BB4A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47175" w14:textId="77777777" w:rsidR="00E53492" w:rsidRDefault="00E5349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57CF3">
      <w:rPr>
        <w:rStyle w:val="PageNumber"/>
        <w:noProof/>
      </w:rPr>
      <w:t>23</w:t>
    </w:r>
    <w:r>
      <w:rPr>
        <w:rStyle w:val="PageNumber"/>
      </w:rPr>
      <w:fldChar w:fldCharType="end"/>
    </w:r>
    <w:r>
      <w:rPr>
        <w:rStyle w:val="PageNumber"/>
      </w:rPr>
      <w:t xml:space="preserve"> -</w:t>
    </w:r>
    <w:r>
      <w:rPr>
        <w:rStyle w:val="PageNumber"/>
      </w:rPr>
      <w:br/>
      <w:t>5B/538 (Annex 27)-E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32C3BF4"/>
    <w:lvl w:ilvl="0">
      <w:start w:val="1"/>
      <w:numFmt w:val="decimal"/>
      <w:lvlText w:val="%1."/>
      <w:lvlJc w:val="left"/>
      <w:pPr>
        <w:tabs>
          <w:tab w:val="num" w:pos="1800"/>
        </w:tabs>
        <w:ind w:left="1800" w:hanging="360"/>
      </w:pPr>
    </w:lvl>
  </w:abstractNum>
  <w:abstractNum w:abstractNumId="1">
    <w:nsid w:val="FFFFFF7D"/>
    <w:multiLevelType w:val="singleLevel"/>
    <w:tmpl w:val="78E2123A"/>
    <w:lvl w:ilvl="0">
      <w:start w:val="1"/>
      <w:numFmt w:val="decimal"/>
      <w:lvlText w:val="%1."/>
      <w:lvlJc w:val="left"/>
      <w:pPr>
        <w:tabs>
          <w:tab w:val="num" w:pos="1440"/>
        </w:tabs>
        <w:ind w:left="1440" w:hanging="360"/>
      </w:pPr>
    </w:lvl>
  </w:abstractNum>
  <w:abstractNum w:abstractNumId="2">
    <w:nsid w:val="FFFFFF7E"/>
    <w:multiLevelType w:val="singleLevel"/>
    <w:tmpl w:val="2D98AC38"/>
    <w:lvl w:ilvl="0">
      <w:start w:val="1"/>
      <w:numFmt w:val="decimal"/>
      <w:lvlText w:val="%1."/>
      <w:lvlJc w:val="left"/>
      <w:pPr>
        <w:tabs>
          <w:tab w:val="num" w:pos="1080"/>
        </w:tabs>
        <w:ind w:left="1080" w:hanging="360"/>
      </w:pPr>
    </w:lvl>
  </w:abstractNum>
  <w:abstractNum w:abstractNumId="3">
    <w:nsid w:val="FFFFFF7F"/>
    <w:multiLevelType w:val="singleLevel"/>
    <w:tmpl w:val="C2888906"/>
    <w:lvl w:ilvl="0">
      <w:start w:val="1"/>
      <w:numFmt w:val="decimal"/>
      <w:lvlText w:val="%1."/>
      <w:lvlJc w:val="left"/>
      <w:pPr>
        <w:tabs>
          <w:tab w:val="num" w:pos="720"/>
        </w:tabs>
        <w:ind w:left="720" w:hanging="360"/>
      </w:pPr>
    </w:lvl>
  </w:abstractNum>
  <w:abstractNum w:abstractNumId="4">
    <w:nsid w:val="FFFFFF80"/>
    <w:multiLevelType w:val="singleLevel"/>
    <w:tmpl w:val="EE5282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88880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73445C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A7E95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132DA9A"/>
    <w:lvl w:ilvl="0">
      <w:start w:val="1"/>
      <w:numFmt w:val="decimal"/>
      <w:lvlText w:val="%1."/>
      <w:lvlJc w:val="left"/>
      <w:pPr>
        <w:tabs>
          <w:tab w:val="num" w:pos="360"/>
        </w:tabs>
        <w:ind w:left="360" w:hanging="360"/>
      </w:pPr>
    </w:lvl>
  </w:abstractNum>
  <w:abstractNum w:abstractNumId="9">
    <w:nsid w:val="FFFFFF89"/>
    <w:multiLevelType w:val="singleLevel"/>
    <w:tmpl w:val="C0E24B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06767F44"/>
    <w:multiLevelType w:val="hybridMultilevel"/>
    <w:tmpl w:val="333AC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FEB4A7C"/>
    <w:multiLevelType w:val="hybridMultilevel"/>
    <w:tmpl w:val="9E7C6FF8"/>
    <w:lvl w:ilvl="0" w:tplc="E83CE0E0">
      <w:start w:val="1"/>
      <w:numFmt w:val="bullet"/>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AF84468"/>
    <w:multiLevelType w:val="hybridMultilevel"/>
    <w:tmpl w:val="0A14F6CA"/>
    <w:lvl w:ilvl="0" w:tplc="5240DBFE">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C291360"/>
    <w:multiLevelType w:val="hybridMultilevel"/>
    <w:tmpl w:val="8C6A2D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1EF42776"/>
    <w:multiLevelType w:val="multilevel"/>
    <w:tmpl w:val="329C1632"/>
    <w:lvl w:ilvl="0">
      <w:start w:val="2"/>
      <w:numFmt w:val="decimal"/>
      <w:lvlText w:val="%1."/>
      <w:lvlJc w:val="left"/>
      <w:pPr>
        <w:ind w:left="360" w:hanging="360"/>
      </w:pPr>
      <w:rPr>
        <w:rFonts w:hint="default"/>
      </w:rPr>
    </w:lvl>
    <w:lvl w:ilvl="1">
      <w:start w:val="1"/>
      <w:numFmt w:val="decimal"/>
      <w:isLgl/>
      <w:lvlText w:val="%1.%2"/>
      <w:lvlJc w:val="left"/>
      <w:pPr>
        <w:ind w:left="795" w:hanging="795"/>
      </w:pPr>
      <w:rPr>
        <w:rFonts w:hint="default"/>
        <w:sz w:val="24"/>
        <w:szCs w:val="24"/>
      </w:rPr>
    </w:lvl>
    <w:lvl w:ilvl="2">
      <w:start w:val="1"/>
      <w:numFmt w:val="decimal"/>
      <w:isLgl/>
      <w:lvlText w:val="%1.%2.%3"/>
      <w:lvlJc w:val="left"/>
      <w:pPr>
        <w:ind w:left="795" w:hanging="795"/>
      </w:pPr>
      <w:rPr>
        <w:rFonts w:hint="default"/>
      </w:rPr>
    </w:lvl>
    <w:lvl w:ilvl="3">
      <w:start w:val="1"/>
      <w:numFmt w:val="decimal"/>
      <w:isLgl/>
      <w:lvlText w:val="%1.%2.%3.%4"/>
      <w:lvlJc w:val="left"/>
      <w:pPr>
        <w:ind w:left="795" w:hanging="79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1FDF5E8E"/>
    <w:multiLevelType w:val="hybridMultilevel"/>
    <w:tmpl w:val="8EDCF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0A7C33"/>
    <w:multiLevelType w:val="hybridMultilevel"/>
    <w:tmpl w:val="81E804EC"/>
    <w:lvl w:ilvl="0" w:tplc="F3F6E784">
      <w:start w:val="1"/>
      <w:numFmt w:val="decimal"/>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3182096"/>
    <w:multiLevelType w:val="hybridMultilevel"/>
    <w:tmpl w:val="C4C4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13F18FC"/>
    <w:multiLevelType w:val="hybridMultilevel"/>
    <w:tmpl w:val="4CFA7598"/>
    <w:lvl w:ilvl="0" w:tplc="5240DBFE">
      <w:start w:val="1"/>
      <w:numFmt w:val="decimal"/>
      <w:lvlText w:val="%1."/>
      <w:lvlJc w:val="left"/>
      <w:pPr>
        <w:ind w:left="78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1">
    <w:nsid w:val="52F13388"/>
    <w:multiLevelType w:val="singleLevel"/>
    <w:tmpl w:val="3CEE0908"/>
    <w:lvl w:ilvl="0">
      <w:start w:val="1"/>
      <w:numFmt w:val="decimal"/>
      <w:lvlText w:val="[%1]"/>
      <w:lvlJc w:val="left"/>
      <w:pPr>
        <w:tabs>
          <w:tab w:val="num" w:pos="360"/>
        </w:tabs>
        <w:ind w:left="360" w:hanging="360"/>
      </w:pPr>
    </w:lvl>
  </w:abstractNum>
  <w:num w:numId="1">
    <w:abstractNumId w:val="9"/>
  </w:num>
  <w:num w:numId="2">
    <w:abstractNumId w:val="10"/>
    <w:lvlOverride w:ilvl="0">
      <w:startOverride w:val="7"/>
    </w:lvlOverride>
  </w:num>
  <w:num w:numId="3">
    <w:abstractNumId w:val="12"/>
  </w:num>
  <w:num w:numId="4">
    <w:abstractNumId w:val="18"/>
  </w:num>
  <w:num w:numId="5">
    <w:abstractNumId w:val="15"/>
  </w:num>
  <w:num w:numId="6">
    <w:abstractNumId w:val="21"/>
  </w:num>
  <w:num w:numId="7">
    <w:abstractNumId w:val="19"/>
  </w:num>
  <w:num w:numId="8">
    <w:abstractNumId w:val="11"/>
  </w:num>
  <w:num w:numId="9">
    <w:abstractNumId w:val="16"/>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7"/>
  </w:num>
  <w:num w:numId="21">
    <w:abstractNumId w:val="13"/>
  </w:num>
  <w:num w:numId="2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rs Løge">
    <w15:presenceInfo w15:providerId="None" w15:userId="Lars Løge"/>
  </w15:person>
  <w15:person w15:author="Yoshio MIYADERA">
    <w15:presenceInfo w15:providerId="None" w15:userId="Yoshio MIYAD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AU" w:vendorID="64" w:dllVersion="0" w:nlCheck="1" w:checkStyle="0"/>
  <w:activeWritingStyle w:appName="MSWord" w:lang="en-US" w:vendorID="64" w:dllVersion="4096" w:nlCheck="1" w:checkStyle="0"/>
  <w:activeWritingStyle w:appName="MSWord" w:lang="fr-CH"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de-CH" w:vendorID="64" w:dllVersion="4096" w:nlCheck="1" w:checkStyle="0"/>
  <w:activeWritingStyle w:appName="MSWord" w:lang="it-IT" w:vendorID="64" w:dllVersion="4096"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3BC"/>
    <w:rsid w:val="00004F91"/>
    <w:rsid w:val="000069D4"/>
    <w:rsid w:val="000174AD"/>
    <w:rsid w:val="00047A1D"/>
    <w:rsid w:val="000604B9"/>
    <w:rsid w:val="000A7D55"/>
    <w:rsid w:val="000C12C8"/>
    <w:rsid w:val="000C2E8E"/>
    <w:rsid w:val="000D4DD9"/>
    <w:rsid w:val="000E0E7C"/>
    <w:rsid w:val="000F1B4B"/>
    <w:rsid w:val="00105868"/>
    <w:rsid w:val="0012744F"/>
    <w:rsid w:val="00127975"/>
    <w:rsid w:val="00131178"/>
    <w:rsid w:val="00156F66"/>
    <w:rsid w:val="00163271"/>
    <w:rsid w:val="00182528"/>
    <w:rsid w:val="0018500B"/>
    <w:rsid w:val="00196A19"/>
    <w:rsid w:val="001A0938"/>
    <w:rsid w:val="00202DC1"/>
    <w:rsid w:val="002116EE"/>
    <w:rsid w:val="002309D8"/>
    <w:rsid w:val="00236706"/>
    <w:rsid w:val="002427BA"/>
    <w:rsid w:val="00283657"/>
    <w:rsid w:val="0028392A"/>
    <w:rsid w:val="002A69E3"/>
    <w:rsid w:val="002A7FE2"/>
    <w:rsid w:val="002E1B4F"/>
    <w:rsid w:val="002E6B58"/>
    <w:rsid w:val="002F2E67"/>
    <w:rsid w:val="002F7CB3"/>
    <w:rsid w:val="0031403C"/>
    <w:rsid w:val="00315546"/>
    <w:rsid w:val="00330567"/>
    <w:rsid w:val="00382E81"/>
    <w:rsid w:val="00386A9D"/>
    <w:rsid w:val="00391081"/>
    <w:rsid w:val="003B2789"/>
    <w:rsid w:val="003C13CE"/>
    <w:rsid w:val="003D39C9"/>
    <w:rsid w:val="003E2518"/>
    <w:rsid w:val="003E7CEF"/>
    <w:rsid w:val="00427842"/>
    <w:rsid w:val="00454893"/>
    <w:rsid w:val="004B1EF7"/>
    <w:rsid w:val="004B3FAD"/>
    <w:rsid w:val="004C5749"/>
    <w:rsid w:val="00501DCA"/>
    <w:rsid w:val="00513A47"/>
    <w:rsid w:val="005408DF"/>
    <w:rsid w:val="00556E19"/>
    <w:rsid w:val="00570FBE"/>
    <w:rsid w:val="00573344"/>
    <w:rsid w:val="00583F9B"/>
    <w:rsid w:val="005B0D29"/>
    <w:rsid w:val="005E5C10"/>
    <w:rsid w:val="005F2C78"/>
    <w:rsid w:val="006144E4"/>
    <w:rsid w:val="006455CE"/>
    <w:rsid w:val="00650299"/>
    <w:rsid w:val="00655FC5"/>
    <w:rsid w:val="0069502E"/>
    <w:rsid w:val="006A3A0F"/>
    <w:rsid w:val="006D0D31"/>
    <w:rsid w:val="00713006"/>
    <w:rsid w:val="0071573A"/>
    <w:rsid w:val="007511C3"/>
    <w:rsid w:val="007D0562"/>
    <w:rsid w:val="007D30A5"/>
    <w:rsid w:val="008130CE"/>
    <w:rsid w:val="00814E0A"/>
    <w:rsid w:val="00822581"/>
    <w:rsid w:val="008309DD"/>
    <w:rsid w:val="0083227A"/>
    <w:rsid w:val="00852E7C"/>
    <w:rsid w:val="00856AA0"/>
    <w:rsid w:val="00866900"/>
    <w:rsid w:val="00876A8A"/>
    <w:rsid w:val="00880CC3"/>
    <w:rsid w:val="00881BA1"/>
    <w:rsid w:val="008C2302"/>
    <w:rsid w:val="008C26B8"/>
    <w:rsid w:val="008D204E"/>
    <w:rsid w:val="008F1617"/>
    <w:rsid w:val="008F208F"/>
    <w:rsid w:val="00982084"/>
    <w:rsid w:val="00995963"/>
    <w:rsid w:val="009B61EB"/>
    <w:rsid w:val="009C2064"/>
    <w:rsid w:val="009D08D2"/>
    <w:rsid w:val="009D1697"/>
    <w:rsid w:val="009E56D0"/>
    <w:rsid w:val="009F3A46"/>
    <w:rsid w:val="009F6520"/>
    <w:rsid w:val="00A014F8"/>
    <w:rsid w:val="00A0522E"/>
    <w:rsid w:val="00A5173C"/>
    <w:rsid w:val="00A61AEF"/>
    <w:rsid w:val="00A856C8"/>
    <w:rsid w:val="00AD2345"/>
    <w:rsid w:val="00AE6DD8"/>
    <w:rsid w:val="00AF173A"/>
    <w:rsid w:val="00B066A4"/>
    <w:rsid w:val="00B07A13"/>
    <w:rsid w:val="00B07D8E"/>
    <w:rsid w:val="00B22986"/>
    <w:rsid w:val="00B303F4"/>
    <w:rsid w:val="00B4279B"/>
    <w:rsid w:val="00B43308"/>
    <w:rsid w:val="00B45FC9"/>
    <w:rsid w:val="00B76F35"/>
    <w:rsid w:val="00B81138"/>
    <w:rsid w:val="00BB4A68"/>
    <w:rsid w:val="00BC5334"/>
    <w:rsid w:val="00BC7CCF"/>
    <w:rsid w:val="00BD47A8"/>
    <w:rsid w:val="00BE470B"/>
    <w:rsid w:val="00C03E43"/>
    <w:rsid w:val="00C15D64"/>
    <w:rsid w:val="00C254AB"/>
    <w:rsid w:val="00C57A91"/>
    <w:rsid w:val="00CA5915"/>
    <w:rsid w:val="00CC01C2"/>
    <w:rsid w:val="00CF21F2"/>
    <w:rsid w:val="00D02712"/>
    <w:rsid w:val="00D046A7"/>
    <w:rsid w:val="00D214D0"/>
    <w:rsid w:val="00D553BC"/>
    <w:rsid w:val="00D6546B"/>
    <w:rsid w:val="00D8706A"/>
    <w:rsid w:val="00DA6F5C"/>
    <w:rsid w:val="00DB178B"/>
    <w:rsid w:val="00DB7D11"/>
    <w:rsid w:val="00DC17D3"/>
    <w:rsid w:val="00DD4BED"/>
    <w:rsid w:val="00DD6B96"/>
    <w:rsid w:val="00DE39F0"/>
    <w:rsid w:val="00DF0AF3"/>
    <w:rsid w:val="00DF7E9F"/>
    <w:rsid w:val="00E16D32"/>
    <w:rsid w:val="00E27D7E"/>
    <w:rsid w:val="00E42E13"/>
    <w:rsid w:val="00E53492"/>
    <w:rsid w:val="00E56D5C"/>
    <w:rsid w:val="00E57806"/>
    <w:rsid w:val="00E6257C"/>
    <w:rsid w:val="00E63C59"/>
    <w:rsid w:val="00F25662"/>
    <w:rsid w:val="00F324CC"/>
    <w:rsid w:val="00F45DE9"/>
    <w:rsid w:val="00F57CF3"/>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A9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footnote text" w:uiPriority="99"/>
    <w:lsdException w:name="header" w:uiPriority="99"/>
    <w:lsdException w:name="caption" w:qFormat="1"/>
    <w:lsdException w:name="footnote reference" w:uiPriority="99"/>
    <w:lsdException w:name="List" w:uiPriority="99"/>
    <w:lsdException w:name="List Number" w:semiHidden="0" w:unhideWhenUsed="0"/>
    <w:lsdException w:name="List 3" w:uiPriority="99"/>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99"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aliases w:val="ECC 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553BC"/>
    <w:rPr>
      <w:rFonts w:ascii="Times New Roman" w:hAnsi="Times New Roman"/>
      <w:b/>
      <w:sz w:val="28"/>
      <w:lang w:val="en-GB" w:eastAsia="en-US"/>
    </w:rPr>
  </w:style>
  <w:style w:type="character" w:customStyle="1" w:styleId="Heading2Char">
    <w:name w:val="Heading 2 Char"/>
    <w:basedOn w:val="DefaultParagraphFont"/>
    <w:link w:val="Heading2"/>
    <w:uiPriority w:val="9"/>
    <w:rsid w:val="00D553BC"/>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uiPriority w:val="9"/>
    <w:rsid w:val="00D553BC"/>
    <w:rPr>
      <w:rFonts w:ascii="Times New Roman" w:hAnsi="Times New Roman"/>
      <w:b/>
      <w:sz w:val="24"/>
      <w:lang w:val="en-GB" w:eastAsia="en-US"/>
    </w:rPr>
  </w:style>
  <w:style w:type="character" w:customStyle="1" w:styleId="Heading4Char">
    <w:name w:val="Heading 4 Char"/>
    <w:basedOn w:val="DefaultParagraphFont"/>
    <w:link w:val="Heading4"/>
    <w:uiPriority w:val="9"/>
    <w:rsid w:val="00D553BC"/>
    <w:rPr>
      <w:rFonts w:ascii="Times New Roman" w:hAnsi="Times New Roman"/>
      <w:b/>
      <w:sz w:val="24"/>
      <w:lang w:val="en-GB" w:eastAsia="en-US"/>
    </w:rPr>
  </w:style>
  <w:style w:type="character" w:customStyle="1" w:styleId="Heading5Char">
    <w:name w:val="Heading 5 Char"/>
    <w:basedOn w:val="DefaultParagraphFont"/>
    <w:link w:val="Heading5"/>
    <w:uiPriority w:val="9"/>
    <w:rsid w:val="00D553BC"/>
    <w:rPr>
      <w:rFonts w:ascii="Times New Roman" w:hAnsi="Times New Roman"/>
      <w:b/>
      <w:sz w:val="24"/>
      <w:lang w:val="en-GB" w:eastAsia="en-US"/>
    </w:rPr>
  </w:style>
  <w:style w:type="character" w:customStyle="1" w:styleId="Heading6Char">
    <w:name w:val="Heading 6 Char"/>
    <w:basedOn w:val="DefaultParagraphFont"/>
    <w:link w:val="Heading6"/>
    <w:uiPriority w:val="9"/>
    <w:rsid w:val="00D553BC"/>
    <w:rPr>
      <w:rFonts w:ascii="Times New Roman" w:hAnsi="Times New Roman"/>
      <w:b/>
      <w:sz w:val="24"/>
      <w:lang w:val="en-GB" w:eastAsia="en-US"/>
    </w:rPr>
  </w:style>
  <w:style w:type="character" w:customStyle="1" w:styleId="Heading7Char">
    <w:name w:val="Heading 7 Char"/>
    <w:basedOn w:val="DefaultParagraphFont"/>
    <w:link w:val="Heading7"/>
    <w:uiPriority w:val="9"/>
    <w:rsid w:val="00D553BC"/>
    <w:rPr>
      <w:rFonts w:ascii="Times New Roman" w:hAnsi="Times New Roman"/>
      <w:b/>
      <w:sz w:val="24"/>
      <w:lang w:val="en-GB" w:eastAsia="en-US"/>
    </w:rPr>
  </w:style>
  <w:style w:type="character" w:customStyle="1" w:styleId="Heading8Char">
    <w:name w:val="Heading 8 Char"/>
    <w:basedOn w:val="DefaultParagraphFont"/>
    <w:link w:val="Heading8"/>
    <w:uiPriority w:val="9"/>
    <w:rsid w:val="00D553BC"/>
    <w:rPr>
      <w:rFonts w:ascii="Times New Roman" w:hAnsi="Times New Roman"/>
      <w:b/>
      <w:sz w:val="24"/>
      <w:lang w:val="en-GB" w:eastAsia="en-US"/>
    </w:rPr>
  </w:style>
  <w:style w:type="character" w:customStyle="1" w:styleId="Heading9Char">
    <w:name w:val="Heading 9 Char"/>
    <w:basedOn w:val="DefaultParagraphFont"/>
    <w:link w:val="Heading9"/>
    <w:uiPriority w:val="9"/>
    <w:rsid w:val="00D553BC"/>
    <w:rPr>
      <w:rFonts w:ascii="Times New Roman" w:hAnsi="Times New Roman"/>
      <w:b/>
      <w:sz w:val="24"/>
      <w:lang w:val="en-GB" w:eastAsia="en-US"/>
    </w:rPr>
  </w:style>
  <w:style w:type="paragraph" w:customStyle="1" w:styleId="Normalaftertitle">
    <w:name w:val="Normal_after_title"/>
    <w:basedOn w:val="Normal"/>
    <w:next w:val="Normal"/>
    <w:link w:val="NormalaftertitleChar"/>
    <w:rsid w:val="00D02712"/>
    <w:pPr>
      <w:spacing w:before="360"/>
    </w:pPr>
  </w:style>
  <w:style w:type="character" w:customStyle="1" w:styleId="NormalaftertitleChar">
    <w:name w:val="Normal_after_title Char"/>
    <w:link w:val="Normalaftertitle"/>
    <w:locked/>
    <w:rsid w:val="00D553BC"/>
    <w:rPr>
      <w:rFonts w:ascii="Times New Roman" w:hAnsi="Times New Roman"/>
      <w:sz w:val="24"/>
      <w:lang w:val="en-GB" w:eastAsia="en-US"/>
    </w:r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character" w:customStyle="1" w:styleId="ArtNoChar">
    <w:name w:val="Art_No Char"/>
    <w:basedOn w:val="DefaultParagraphFont"/>
    <w:link w:val="ArtNo"/>
    <w:locked/>
    <w:rsid w:val="00D553BC"/>
    <w:rPr>
      <w:rFonts w:ascii="Times New Roman" w:hAnsi="Times New Roman"/>
      <w:caps/>
      <w:sz w:val="28"/>
      <w:lang w:val="en-GB" w:eastAsia="en-US"/>
    </w:rPr>
  </w:style>
  <w:style w:type="paragraph" w:customStyle="1" w:styleId="Arttitle">
    <w:name w:val="Art_title"/>
    <w:basedOn w:val="Normal"/>
    <w:next w:val="Normal"/>
    <w:link w:val="ArttitleCar"/>
    <w:rsid w:val="008F208F"/>
    <w:pPr>
      <w:keepNext/>
      <w:keepLines/>
      <w:spacing w:before="240"/>
      <w:jc w:val="center"/>
    </w:pPr>
    <w:rPr>
      <w:b/>
      <w:sz w:val="28"/>
    </w:rPr>
  </w:style>
  <w:style w:type="character" w:customStyle="1" w:styleId="ArttitleCar">
    <w:name w:val="Art_title Car"/>
    <w:basedOn w:val="DefaultParagraphFont"/>
    <w:link w:val="Arttitle"/>
    <w:locked/>
    <w:rsid w:val="00D553BC"/>
    <w:rPr>
      <w:rFonts w:ascii="Times New Roman" w:hAnsi="Times New Roman"/>
      <w:b/>
      <w:sz w:val="28"/>
      <w:lang w:val="en-GB" w:eastAsia="en-US"/>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character" w:customStyle="1" w:styleId="CallChar">
    <w:name w:val="Call Char"/>
    <w:basedOn w:val="DefaultParagraphFont"/>
    <w:link w:val="Call"/>
    <w:uiPriority w:val="99"/>
    <w:locked/>
    <w:rsid w:val="00D553BC"/>
    <w:rPr>
      <w:rFonts w:ascii="Times New Roman" w:hAnsi="Times New Roman"/>
      <w:i/>
      <w:sz w:val="24"/>
      <w:lang w:val="en-GB" w:eastAsia="en-US"/>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customStyle="1" w:styleId="ChaptitleChar">
    <w:name w:val="Chap_title Char"/>
    <w:basedOn w:val="DefaultParagraphFont"/>
    <w:link w:val="Chaptitle"/>
    <w:locked/>
    <w:rsid w:val="00D553BC"/>
    <w:rPr>
      <w:rFonts w:ascii="Times New Roman" w:hAnsi="Times New Roman"/>
      <w:b/>
      <w:sz w:val="28"/>
      <w:lang w:val="en-GB" w:eastAsia="en-US"/>
    </w:rPr>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D553BC"/>
    <w:rPr>
      <w:rFonts w:ascii="Times New Roman" w:hAnsi="Times New Roman"/>
      <w:sz w:val="24"/>
      <w:lang w:val="en-GB" w:eastAsia="en-US"/>
    </w:rPr>
  </w:style>
  <w:style w:type="paragraph" w:customStyle="1" w:styleId="enumlev2">
    <w:name w:val="enumlev2"/>
    <w:basedOn w:val="enumlev1"/>
    <w:link w:val="enumlev2Char"/>
    <w:rsid w:val="008F208F"/>
    <w:pPr>
      <w:ind w:left="1871" w:hanging="737"/>
    </w:pPr>
  </w:style>
  <w:style w:type="character" w:customStyle="1" w:styleId="enumlev2Char">
    <w:name w:val="enumlev2 Char"/>
    <w:basedOn w:val="DefaultParagraphFont"/>
    <w:link w:val="enumlev2"/>
    <w:locked/>
    <w:rsid w:val="00D553BC"/>
    <w:rPr>
      <w:rFonts w:ascii="Times New Roman" w:hAnsi="Times New Roman"/>
      <w:sz w:val="24"/>
      <w:lang w:val="en-GB" w:eastAsia="en-US"/>
    </w:r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D553BC"/>
    <w:rPr>
      <w:rFonts w:ascii="Times New Roman" w:hAnsi="Times New Roman"/>
      <w:sz w:val="24"/>
      <w:lang w:val="en-GB" w:eastAsia="en-US"/>
    </w:r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styleId="NormalIndent">
    <w:name w:val="Normal Indent"/>
    <w:basedOn w:val="Normal"/>
    <w:rsid w:val="008F208F"/>
    <w:pPr>
      <w:ind w:left="1134"/>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D553BC"/>
    <w:rPr>
      <w:rFonts w:ascii="Times New Roman" w:hAnsi="Times New Roman"/>
      <w:lang w:val="en-GB" w:eastAsia="en-US"/>
    </w:rPr>
  </w:style>
  <w:style w:type="paragraph" w:customStyle="1" w:styleId="Figurewithouttitle">
    <w:name w:val="Figure_without_title"/>
    <w:basedOn w:val="FigureNo"/>
    <w:next w:val="Normal"/>
    <w:rsid w:val="008F208F"/>
    <w:pPr>
      <w:keepNext w:val="0"/>
    </w:p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character" w:customStyle="1" w:styleId="FigureNoChar">
    <w:name w:val="Figure_No Char"/>
    <w:basedOn w:val="DefaultParagraphFont"/>
    <w:link w:val="FigureNo"/>
    <w:locked/>
    <w:rsid w:val="00D553BC"/>
    <w:rPr>
      <w:rFonts w:ascii="Times New Roman" w:hAnsi="Times New Roman"/>
      <w:caps/>
      <w:lang w:val="en-GB" w:eastAsia="en-US"/>
    </w:r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paragraph" w:customStyle="1" w:styleId="Note">
    <w:name w:val="Note"/>
    <w:basedOn w:val="Normal"/>
    <w:next w:val="Normal"/>
    <w:link w:val="NoteChar"/>
    <w:rsid w:val="008F208F"/>
    <w:pPr>
      <w:tabs>
        <w:tab w:val="left" w:pos="284"/>
      </w:tabs>
      <w:spacing w:before="80"/>
    </w:pPr>
  </w:style>
  <w:style w:type="character" w:customStyle="1" w:styleId="NoteChar">
    <w:name w:val="Note Char"/>
    <w:basedOn w:val="DefaultParagraphFont"/>
    <w:link w:val="Note"/>
    <w:locked/>
    <w:rsid w:val="00D553BC"/>
    <w:rPr>
      <w:rFonts w:ascii="Times New Roman" w:hAnsi="Times New Roman"/>
      <w:sz w:val="24"/>
      <w:lang w:val="en-GB" w:eastAsia="en-US"/>
    </w:rPr>
  </w:style>
  <w:style w:type="paragraph" w:styleId="Header">
    <w:name w:val="header"/>
    <w:basedOn w:val="Normal"/>
    <w:link w:val="HeaderChar"/>
    <w:uiPriority w:val="99"/>
    <w:rsid w:val="008F208F"/>
    <w:pPr>
      <w:spacing w:before="0"/>
      <w:jc w:val="center"/>
    </w:pPr>
    <w:rPr>
      <w:sz w:val="18"/>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AnnexNo">
    <w:name w:val="Annex_No"/>
    <w:basedOn w:val="Normal"/>
    <w:next w:val="Normal"/>
    <w:link w:val="AnnexNoChar"/>
    <w:rsid w:val="008F208F"/>
    <w:pPr>
      <w:keepNext/>
      <w:keepLines/>
      <w:spacing w:before="480" w:after="80"/>
      <w:jc w:val="center"/>
    </w:pPr>
    <w:rPr>
      <w:caps/>
      <w:sz w:val="28"/>
    </w:rPr>
  </w:style>
  <w:style w:type="character" w:customStyle="1" w:styleId="AnnexNoChar">
    <w:name w:val="Annex_No Char"/>
    <w:basedOn w:val="DefaultParagraphFont"/>
    <w:link w:val="AnnexNo"/>
    <w:locked/>
    <w:rsid w:val="00D553BC"/>
    <w:rPr>
      <w:rFonts w:ascii="Times New Roman" w:hAnsi="Times New Roman"/>
      <w:caps/>
      <w:sz w:val="28"/>
      <w:lang w:val="en-GB" w:eastAsia="en-US"/>
    </w:rPr>
  </w:style>
  <w:style w:type="paragraph" w:customStyle="1" w:styleId="Partref">
    <w:name w:val="Part_ref"/>
    <w:basedOn w:val="Annexref"/>
    <w:next w:val="Normal"/>
    <w:rsid w:val="008F208F"/>
  </w:style>
  <w:style w:type="paragraph" w:customStyle="1" w:styleId="Annexref">
    <w:name w:val="Annex_ref"/>
    <w:basedOn w:val="Normal"/>
    <w:next w:val="Normal"/>
    <w:rsid w:val="008F208F"/>
    <w:pPr>
      <w:keepNext/>
      <w:keepLines/>
      <w:spacing w:after="280"/>
      <w:jc w:val="center"/>
    </w:pPr>
  </w:style>
  <w:style w:type="paragraph" w:customStyle="1" w:styleId="Parttitle">
    <w:name w:val="Part_title"/>
    <w:basedOn w:val="Annextitle"/>
    <w:next w:val="Normalaftertitle0"/>
    <w:rsid w:val="008F208F"/>
  </w:style>
  <w:style w:type="paragraph" w:customStyle="1" w:styleId="Annextitle">
    <w:name w:val="Annex_title"/>
    <w:basedOn w:val="Normal"/>
    <w:next w:val="Normal"/>
    <w:link w:val="AnnextitleChar1"/>
    <w:rsid w:val="008F208F"/>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D553BC"/>
    <w:rPr>
      <w:rFonts w:ascii="Times New Roman Bold" w:hAnsi="Times New Roman Bold"/>
      <w:b/>
      <w:sz w:val="28"/>
      <w:lang w:val="en-GB" w:eastAsia="en-US"/>
    </w:rPr>
  </w:style>
  <w:style w:type="paragraph" w:customStyle="1" w:styleId="Normalaftertitle0">
    <w:name w:val="Normal after title"/>
    <w:basedOn w:val="Normal"/>
    <w:next w:val="Normal"/>
    <w:link w:val="NormalaftertitleChar0"/>
    <w:rsid w:val="008F208F"/>
    <w:pPr>
      <w:spacing w:before="280"/>
    </w:pPr>
  </w:style>
  <w:style w:type="character" w:customStyle="1" w:styleId="NormalaftertitleChar0">
    <w:name w:val="Normal after title Char"/>
    <w:basedOn w:val="DefaultParagraphFont"/>
    <w:link w:val="Normalaftertitle0"/>
    <w:locked/>
    <w:rsid w:val="00D553BC"/>
    <w:rPr>
      <w:rFonts w:ascii="Times New Roman" w:hAnsi="Times New Roman"/>
      <w:sz w:val="24"/>
      <w:lang w:val="en-GB" w:eastAsia="en-US"/>
    </w:rPr>
  </w:style>
  <w:style w:type="paragraph" w:customStyle="1" w:styleId="RecNo">
    <w:name w:val="Rec_No"/>
    <w:basedOn w:val="Normal"/>
    <w:next w:val="Normal"/>
    <w:link w:val="RecNoChar"/>
    <w:uiPriority w:val="99"/>
    <w:rsid w:val="008F208F"/>
    <w:pPr>
      <w:keepNext/>
      <w:keepLines/>
      <w:spacing w:before="480"/>
      <w:jc w:val="center"/>
    </w:pPr>
    <w:rPr>
      <w:caps/>
      <w:sz w:val="28"/>
    </w:rPr>
  </w:style>
  <w:style w:type="character" w:customStyle="1" w:styleId="RecNoChar">
    <w:name w:val="Rec_No Char"/>
    <w:basedOn w:val="DefaultParagraphFont"/>
    <w:link w:val="RecNo"/>
    <w:uiPriority w:val="99"/>
    <w:locked/>
    <w:rsid w:val="00D553BC"/>
    <w:rPr>
      <w:rFonts w:ascii="Times New Roman" w:hAnsi="Times New Roman"/>
      <w:caps/>
      <w:sz w:val="28"/>
      <w:lang w:val="en-GB" w:eastAsia="en-US"/>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character" w:customStyle="1" w:styleId="ResNoChar">
    <w:name w:val="Res_No Char"/>
    <w:basedOn w:val="DefaultParagraphFont"/>
    <w:link w:val="ResNo"/>
    <w:locked/>
    <w:rsid w:val="00D553BC"/>
    <w:rPr>
      <w:rFonts w:ascii="Times New Roman" w:hAnsi="Times New Roman"/>
      <w:caps/>
      <w:sz w:val="28"/>
      <w:lang w:val="en-GB" w:eastAsia="en-US"/>
    </w:rPr>
  </w:style>
  <w:style w:type="paragraph" w:customStyle="1" w:styleId="Restitle">
    <w:name w:val="Res_title"/>
    <w:basedOn w:val="Rectitle"/>
    <w:next w:val="Normal"/>
    <w:link w:val="RestitleChar"/>
    <w:rsid w:val="008F208F"/>
  </w:style>
  <w:style w:type="character" w:customStyle="1" w:styleId="RestitleChar">
    <w:name w:val="Res_title Char"/>
    <w:basedOn w:val="DefaultParagraphFont"/>
    <w:link w:val="Restitle"/>
    <w:locked/>
    <w:rsid w:val="00D553BC"/>
    <w:rPr>
      <w:rFonts w:ascii="Times New Roman Bold" w:hAnsi="Times New Roman Bold"/>
      <w:b/>
      <w:sz w:val="28"/>
      <w:lang w:val="en-GB" w:eastAsia="en-US"/>
    </w:rPr>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character" w:customStyle="1" w:styleId="SourceChar">
    <w:name w:val="Source Char"/>
    <w:basedOn w:val="DefaultParagraphFont"/>
    <w:link w:val="Source"/>
    <w:locked/>
    <w:rsid w:val="00D553BC"/>
    <w:rPr>
      <w:rFonts w:ascii="Times New Roman" w:hAnsi="Times New Roman"/>
      <w:b/>
      <w:sz w:val="28"/>
      <w:lang w:val="en-GB" w:eastAsia="en-US"/>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locked/>
    <w:rsid w:val="00D553BC"/>
    <w:rPr>
      <w:rFonts w:ascii="Times New Roman Bold" w:hAnsi="Times New Roman Bold" w:cs="Times New Roman Bold"/>
      <w:b/>
      <w:lang w:val="en-GB" w:eastAsia="en-US"/>
    </w:rPr>
  </w:style>
  <w:style w:type="paragraph" w:customStyle="1" w:styleId="Tablelegend">
    <w:name w:val="Table_legend"/>
    <w:basedOn w:val="Normal"/>
    <w:link w:val="TablelegendChar"/>
    <w:rsid w:val="00713006"/>
    <w:pPr>
      <w:tabs>
        <w:tab w:val="left" w:pos="284"/>
      </w:tabs>
      <w:spacing w:before="40" w:after="40"/>
    </w:pPr>
    <w:rPr>
      <w:sz w:val="18"/>
    </w:rPr>
  </w:style>
  <w:style w:type="character" w:customStyle="1" w:styleId="TablelegendChar">
    <w:name w:val="Table_legend Char"/>
    <w:link w:val="Tablelegend"/>
    <w:locked/>
    <w:rsid w:val="00713006"/>
    <w:rPr>
      <w:rFonts w:ascii="Times New Roman" w:hAnsi="Times New Roman"/>
      <w:sz w:val="18"/>
      <w:lang w:val="en-GB" w:eastAsia="en-US"/>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character" w:customStyle="1" w:styleId="TableNoChar">
    <w:name w:val="Table_No Char"/>
    <w:basedOn w:val="DefaultParagraphFont"/>
    <w:link w:val="TableNo"/>
    <w:uiPriority w:val="99"/>
    <w:locked/>
    <w:rsid w:val="00D553BC"/>
    <w:rPr>
      <w:rFonts w:ascii="Times New Roman" w:hAnsi="Times New Roman"/>
      <w:caps/>
      <w:lang w:val="en-GB" w:eastAsia="en-US"/>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D553BC"/>
    <w:rPr>
      <w:rFonts w:ascii="Times New Roman Bold" w:hAnsi="Times New Roman Bold"/>
      <w:b/>
      <w:lang w:val="en-GB" w:eastAsia="en-US"/>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uiPriority w:val="99"/>
    <w:rsid w:val="008F208F"/>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D553BC"/>
    <w:rPr>
      <w:rFonts w:ascii="Times New Roman" w:hAnsi="Times New Roman"/>
      <w:caps/>
      <w:sz w:val="28"/>
      <w:lang w:val="en-GB" w:eastAsia="en-U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D553BC"/>
    <w:rPr>
      <w:rFonts w:ascii="Times New Roman" w:hAnsi="Times New Roman"/>
      <w:b/>
      <w:sz w:val="24"/>
      <w:lang w:val="en-GB" w:eastAsia="en-US"/>
    </w:rPr>
  </w:style>
  <w:style w:type="paragraph" w:customStyle="1" w:styleId="Section2">
    <w:name w:val="Section_2"/>
    <w:basedOn w:val="Section1"/>
    <w:link w:val="Section2Char"/>
    <w:rsid w:val="008F208F"/>
    <w:rPr>
      <w:b w:val="0"/>
      <w:i/>
    </w:rPr>
  </w:style>
  <w:style w:type="character" w:customStyle="1" w:styleId="Section2Char">
    <w:name w:val="Section_2 Char"/>
    <w:basedOn w:val="Section1Char"/>
    <w:link w:val="Section2"/>
    <w:locked/>
    <w:rsid w:val="00D553BC"/>
    <w:rPr>
      <w:rFonts w:ascii="Times New Roman" w:hAnsi="Times New Roman"/>
      <w:b w:val="0"/>
      <w:i/>
      <w:sz w:val="24"/>
      <w:lang w:val="en-GB" w:eastAsia="en-US"/>
    </w:rPr>
  </w:style>
  <w:style w:type="paragraph" w:customStyle="1" w:styleId="Headingi">
    <w:name w:val="Heading_i"/>
    <w:basedOn w:val="Normal"/>
    <w:next w:val="Normal"/>
    <w:qFormat/>
    <w:rsid w:val="003D39C9"/>
    <w:pPr>
      <w:keepNext/>
      <w:keepLines/>
      <w:spacing w:before="160"/>
    </w:pPr>
    <w:rPr>
      <w:i/>
      <w:lang w:val="en-US"/>
    </w:rPr>
  </w:style>
  <w:style w:type="paragraph" w:customStyle="1" w:styleId="Headingb">
    <w:name w:val="Heading_b"/>
    <w:basedOn w:val="Normal"/>
    <w:next w:val="Normal"/>
    <w:link w:val="HeadingbChar"/>
    <w:qFormat/>
    <w:rsid w:val="00236706"/>
    <w:pPr>
      <w:keepNext/>
      <w:keepLines/>
      <w:spacing w:before="160"/>
    </w:pPr>
    <w:rPr>
      <w:rFonts w:ascii="Times New Roman Bold" w:hAnsi="Times New Roman Bold" w:cs="Times New Roman Bold"/>
      <w:b/>
      <w:lang w:val="en-US"/>
    </w:rPr>
  </w:style>
  <w:style w:type="character" w:customStyle="1" w:styleId="HeadingbChar">
    <w:name w:val="Heading_b Char"/>
    <w:basedOn w:val="DefaultParagraphFont"/>
    <w:link w:val="Headingb"/>
    <w:locked/>
    <w:rsid w:val="00236706"/>
    <w:rPr>
      <w:rFonts w:ascii="Times New Roman Bold" w:hAnsi="Times New Roman Bold" w:cs="Times New Roman Bold"/>
      <w:b/>
      <w:sz w:val="24"/>
      <w:lang w:eastAsia="en-US"/>
    </w:rPr>
  </w:style>
  <w:style w:type="paragraph" w:customStyle="1" w:styleId="Figure">
    <w:name w:val="Figure"/>
    <w:basedOn w:val="Normal"/>
    <w:next w:val="Normal"/>
    <w:link w:val="FigureChar"/>
    <w:rsid w:val="003D39C9"/>
    <w:pPr>
      <w:spacing w:after="240"/>
      <w:jc w:val="center"/>
    </w:pPr>
  </w:style>
  <w:style w:type="character" w:customStyle="1" w:styleId="FigureChar">
    <w:name w:val="Figure Char"/>
    <w:basedOn w:val="DefaultParagraphFont"/>
    <w:link w:val="Figure"/>
    <w:locked/>
    <w:rsid w:val="003D39C9"/>
    <w:rPr>
      <w:rFonts w:ascii="Times New Roman" w:hAnsi="Times New Roman"/>
      <w:sz w:val="24"/>
      <w:lang w:val="en-GB" w:eastAsia="en-US"/>
    </w:r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3D39C9"/>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locked/>
    <w:rsid w:val="003D39C9"/>
    <w:rPr>
      <w:rFonts w:ascii="Times New Roman Bold" w:hAnsi="Times New Roman Bold"/>
      <w:b/>
      <w:lang w:val="en-GB" w:eastAsia="en-US"/>
    </w:rPr>
  </w:style>
  <w:style w:type="paragraph" w:customStyle="1" w:styleId="AppendixNo">
    <w:name w:val="Appendix_No"/>
    <w:basedOn w:val="AnnexNo"/>
    <w:next w:val="Annexref"/>
    <w:link w:val="AppendixNoCar"/>
    <w:rsid w:val="008F208F"/>
  </w:style>
  <w:style w:type="character" w:customStyle="1" w:styleId="AppendixNoCar">
    <w:name w:val="Appendix_No Car"/>
    <w:basedOn w:val="DefaultParagraphFont"/>
    <w:link w:val="AppendixNo"/>
    <w:locked/>
    <w:rsid w:val="00D553BC"/>
    <w:rPr>
      <w:rFonts w:ascii="Times New Roman" w:hAnsi="Times New Roman"/>
      <w:caps/>
      <w:sz w:val="28"/>
      <w:lang w:val="en-GB" w:eastAsia="en-US"/>
    </w:rPr>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character" w:customStyle="1" w:styleId="AppendixtitleChar">
    <w:name w:val="Appendix_title Char"/>
    <w:basedOn w:val="AnnextitleChar1"/>
    <w:link w:val="Appendixtitle"/>
    <w:locked/>
    <w:rsid w:val="00D553BC"/>
    <w:rPr>
      <w:rFonts w:ascii="Times New Roman Bold" w:hAnsi="Times New Roman Bold"/>
      <w:b/>
      <w:sz w:val="28"/>
      <w:lang w:val="en-GB" w:eastAsia="en-US"/>
    </w:rPr>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link w:val="ProposalChar"/>
    <w:rsid w:val="008F208F"/>
    <w:pPr>
      <w:keepNext/>
      <w:spacing w:before="240"/>
    </w:pPr>
    <w:rPr>
      <w:rFonts w:hAnsi="Times New Roman Bold"/>
      <w:b/>
    </w:rPr>
  </w:style>
  <w:style w:type="character" w:customStyle="1" w:styleId="ProposalChar">
    <w:name w:val="Proposal Char"/>
    <w:basedOn w:val="DefaultParagraphFont"/>
    <w:link w:val="Proposal"/>
    <w:locked/>
    <w:rsid w:val="00D553BC"/>
    <w:rPr>
      <w:rFonts w:ascii="Times New Roman" w:hAnsi="Times New Roman Bold"/>
      <w:b/>
      <w:sz w:val="24"/>
      <w:lang w:val="en-GB" w:eastAsia="en-US"/>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character" w:customStyle="1" w:styleId="ReasonsChar">
    <w:name w:val="Reasons Char"/>
    <w:basedOn w:val="DefaultParagraphFont"/>
    <w:link w:val="Reasons"/>
    <w:locked/>
    <w:rsid w:val="00D553BC"/>
    <w:rPr>
      <w:rFonts w:ascii="Times New Roman" w:hAnsi="Times New Roman"/>
      <w:sz w:val="24"/>
      <w:lang w:val="en-GB" w:eastAsia="en-US"/>
    </w:rPr>
  </w:style>
  <w:style w:type="paragraph" w:customStyle="1" w:styleId="Section3">
    <w:name w:val="Section_3"/>
    <w:basedOn w:val="Section1"/>
    <w:link w:val="Section3Char"/>
    <w:rsid w:val="008F208F"/>
    <w:rPr>
      <w:b w:val="0"/>
    </w:rPr>
  </w:style>
  <w:style w:type="character" w:customStyle="1" w:styleId="Section3Char">
    <w:name w:val="Section_3 Char"/>
    <w:basedOn w:val="Section1Char"/>
    <w:link w:val="Section3"/>
    <w:locked/>
    <w:rsid w:val="00D553BC"/>
    <w:rPr>
      <w:rFonts w:ascii="Times New Roman" w:hAnsi="Times New Roman"/>
      <w:b w:val="0"/>
      <w:sz w:val="24"/>
      <w:lang w:val="en-GB" w:eastAsia="en-US"/>
    </w:rPr>
  </w:style>
  <w:style w:type="paragraph" w:customStyle="1" w:styleId="TableTextS5">
    <w:name w:val="Table_TextS5"/>
    <w:basedOn w:val="Normal"/>
    <w:link w:val="TableTextS5Char"/>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D553BC"/>
    <w:rPr>
      <w:rFonts w:ascii="Times New Roman" w:hAnsi="Times New Roman"/>
      <w:lang w:val="en-GB" w:eastAsia="en-US"/>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D553BC"/>
    <w:rPr>
      <w:color w:val="0000FF" w:themeColor="hyperlink"/>
      <w:u w:val="single"/>
    </w:rPr>
  </w:style>
  <w:style w:type="paragraph" w:styleId="BalloonText">
    <w:name w:val="Balloon Text"/>
    <w:basedOn w:val="Normal"/>
    <w:link w:val="BalloonTextChar"/>
    <w:uiPriority w:val="99"/>
    <w:unhideWhenUsed/>
    <w:rsid w:val="00D553BC"/>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D553BC"/>
    <w:rPr>
      <w:rFonts w:ascii="Lucida Grande" w:eastAsiaTheme="minorEastAsia" w:hAnsi="Lucida Grande"/>
      <w:sz w:val="18"/>
      <w:szCs w:val="18"/>
      <w:lang w:val="en-GB" w:eastAsia="en-US"/>
    </w:rPr>
  </w:style>
  <w:style w:type="paragraph" w:styleId="CommentText">
    <w:name w:val="annotation text"/>
    <w:basedOn w:val="Normal"/>
    <w:link w:val="CommentTextChar"/>
    <w:unhideWhenUsed/>
    <w:rsid w:val="00D553BC"/>
    <w:rPr>
      <w:rFonts w:eastAsiaTheme="minorEastAsia"/>
      <w:szCs w:val="24"/>
    </w:rPr>
  </w:style>
  <w:style w:type="character" w:customStyle="1" w:styleId="CommentTextChar">
    <w:name w:val="Comment Text Char"/>
    <w:basedOn w:val="DefaultParagraphFont"/>
    <w:link w:val="CommentText"/>
    <w:rsid w:val="00D553BC"/>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D553BC"/>
    <w:rPr>
      <w:b/>
      <w:bCs/>
      <w:sz w:val="20"/>
      <w:szCs w:val="20"/>
    </w:rPr>
  </w:style>
  <w:style w:type="character" w:customStyle="1" w:styleId="CommentSubjectChar">
    <w:name w:val="Comment Subject Char"/>
    <w:basedOn w:val="CommentTextChar"/>
    <w:link w:val="CommentSubject"/>
    <w:semiHidden/>
    <w:rsid w:val="00D553BC"/>
    <w:rPr>
      <w:rFonts w:ascii="Times New Roman" w:eastAsiaTheme="minorEastAsia" w:hAnsi="Times New Roman"/>
      <w:b/>
      <w:bCs/>
      <w:sz w:val="24"/>
      <w:szCs w:val="24"/>
      <w:lang w:val="en-GB" w:eastAsia="en-US"/>
    </w:rPr>
  </w:style>
  <w:style w:type="paragraph" w:styleId="ListParagraph">
    <w:name w:val="List Paragraph"/>
    <w:basedOn w:val="Normal"/>
    <w:uiPriority w:val="34"/>
    <w:qFormat/>
    <w:rsid w:val="00D553BC"/>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uiPriority w:val="39"/>
    <w:rsid w:val="00D553BC"/>
    <w:rPr>
      <w:rFonts w:asciiTheme="minorHAnsi" w:eastAsiaTheme="minorEastAsia" w:hAnsiTheme="minorHAnsi" w:cstheme="minorBidi"/>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rsid w:val="00D553BC"/>
    <w:pPr>
      <w:spacing w:before="0"/>
    </w:pPr>
    <w:rPr>
      <w:rFonts w:eastAsiaTheme="minorEastAsia"/>
      <w:sz w:val="20"/>
    </w:rPr>
  </w:style>
  <w:style w:type="paragraph" w:styleId="ListBullet">
    <w:name w:val="List Bullet"/>
    <w:basedOn w:val="Normal"/>
    <w:unhideWhenUsed/>
    <w:rsid w:val="00D553BC"/>
    <w:pPr>
      <w:numPr>
        <w:numId w:val="1"/>
      </w:numPr>
      <w:contextualSpacing/>
    </w:pPr>
    <w:rPr>
      <w:rFonts w:eastAsiaTheme="minorEastAsia"/>
    </w:rPr>
  </w:style>
  <w:style w:type="character" w:styleId="Emphasis">
    <w:name w:val="Emphasis"/>
    <w:aliases w:val="ECC HL italics"/>
    <w:uiPriority w:val="20"/>
    <w:qFormat/>
    <w:rsid w:val="00D553BC"/>
    <w:rPr>
      <w:i/>
      <w:iCs/>
    </w:rPr>
  </w:style>
  <w:style w:type="character" w:styleId="Strong">
    <w:name w:val="Strong"/>
    <w:basedOn w:val="DefaultParagraphFont"/>
    <w:uiPriority w:val="99"/>
    <w:qFormat/>
    <w:rsid w:val="00D553BC"/>
    <w:rPr>
      <w:rFonts w:cs="Times New Roman"/>
      <w:b/>
    </w:rPr>
  </w:style>
  <w:style w:type="paragraph" w:styleId="BodyText">
    <w:name w:val="Body Text"/>
    <w:basedOn w:val="Normal"/>
    <w:link w:val="BodyTextChar"/>
    <w:rsid w:val="00D553BC"/>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D553BC"/>
    <w:rPr>
      <w:rFonts w:ascii="Times New Roman" w:eastAsiaTheme="minorEastAsia" w:hAnsi="Times New Roman"/>
      <w:b/>
      <w:smallCaps/>
      <w:sz w:val="22"/>
      <w:lang w:val="ru-RU" w:eastAsia="en-US"/>
    </w:rPr>
  </w:style>
  <w:style w:type="paragraph" w:styleId="EndnoteText">
    <w:name w:val="endnote text"/>
    <w:basedOn w:val="Normal"/>
    <w:link w:val="EndnoteTextChar"/>
    <w:rsid w:val="00D553BC"/>
    <w:pPr>
      <w:spacing w:before="0"/>
    </w:pPr>
    <w:rPr>
      <w:rFonts w:eastAsia="SimSun"/>
      <w:sz w:val="20"/>
      <w:lang w:val="en-US"/>
    </w:rPr>
  </w:style>
  <w:style w:type="character" w:customStyle="1" w:styleId="EndnoteTextChar">
    <w:name w:val="Endnote Text Char"/>
    <w:basedOn w:val="DefaultParagraphFont"/>
    <w:link w:val="EndnoteText"/>
    <w:rsid w:val="00D553BC"/>
    <w:rPr>
      <w:rFonts w:ascii="Times New Roman" w:eastAsia="SimSun" w:hAnsi="Times New Roman"/>
      <w:lang w:eastAsia="en-US"/>
    </w:rPr>
  </w:style>
  <w:style w:type="character" w:styleId="FollowedHyperlink">
    <w:name w:val="FollowedHyperlink"/>
    <w:uiPriority w:val="99"/>
    <w:rsid w:val="00D553BC"/>
    <w:rPr>
      <w:color w:val="800080"/>
      <w:u w:val="single"/>
    </w:rPr>
  </w:style>
  <w:style w:type="paragraph" w:styleId="NormalWeb">
    <w:name w:val="Normal (Web)"/>
    <w:basedOn w:val="Normal"/>
    <w:uiPriority w:val="99"/>
    <w:unhideWhenUsed/>
    <w:rsid w:val="00D553BC"/>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D553BC"/>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D553BC"/>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character" w:customStyle="1" w:styleId="DocumentMapChar">
    <w:name w:val="Document Map Char"/>
    <w:basedOn w:val="DefaultParagraphFont"/>
    <w:link w:val="DocumentMap"/>
    <w:uiPriority w:val="99"/>
    <w:semiHidden/>
    <w:rsid w:val="00D553BC"/>
    <w:rPr>
      <w:rFonts w:ascii="Times New Roman" w:hAnsi="Times New Roman"/>
      <w:sz w:val="24"/>
      <w:szCs w:val="24"/>
      <w:lang w:val="en-GB" w:eastAsia="en-US"/>
    </w:rPr>
  </w:style>
  <w:style w:type="paragraph" w:styleId="DocumentMap">
    <w:name w:val="Document Map"/>
    <w:basedOn w:val="Normal"/>
    <w:link w:val="DocumentMapChar"/>
    <w:uiPriority w:val="99"/>
    <w:semiHidden/>
    <w:unhideWhenUsed/>
    <w:rsid w:val="00D553BC"/>
    <w:pPr>
      <w:spacing w:before="0"/>
    </w:pPr>
    <w:rPr>
      <w:szCs w:val="24"/>
    </w:rPr>
  </w:style>
  <w:style w:type="character" w:customStyle="1" w:styleId="DocumentMapChar1">
    <w:name w:val="Document Map Char1"/>
    <w:basedOn w:val="DefaultParagraphFont"/>
    <w:semiHidden/>
    <w:rsid w:val="00D553BC"/>
    <w:rPr>
      <w:rFonts w:ascii="Segoe UI" w:hAnsi="Segoe UI" w:cs="Segoe UI"/>
      <w:sz w:val="16"/>
      <w:szCs w:val="16"/>
      <w:lang w:val="en-GB" w:eastAsia="en-US"/>
    </w:rPr>
  </w:style>
  <w:style w:type="character" w:customStyle="1" w:styleId="ECCParagraph">
    <w:name w:val="ECC Paragraph"/>
    <w:basedOn w:val="DefaultParagraphFont"/>
    <w:uiPriority w:val="1"/>
    <w:qFormat/>
    <w:rsid w:val="00D553BC"/>
    <w:rPr>
      <w:rFonts w:ascii="Arial" w:hAnsi="Arial" w:cs="Arial" w:hint="default"/>
      <w:noProof w:val="0"/>
      <w:sz w:val="20"/>
      <w:bdr w:val="none" w:sz="0" w:space="0" w:color="auto" w:frame="1"/>
      <w:lang w:val="en-GB"/>
    </w:rPr>
  </w:style>
  <w:style w:type="paragraph" w:customStyle="1" w:styleId="ECCLetterHead">
    <w:name w:val="ECC Letter Head"/>
    <w:basedOn w:val="Normal"/>
    <w:link w:val="ECCLetterHeadZchn"/>
    <w:qFormat/>
    <w:rsid w:val="00D553BC"/>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D553BC"/>
    <w:rPr>
      <w:rFonts w:ascii="Arial" w:eastAsia="Calibri" w:hAnsi="Arial"/>
      <w:b/>
      <w:sz w:val="22"/>
      <w:lang w:val="en-GB" w:eastAsia="en-US"/>
    </w:rPr>
  </w:style>
  <w:style w:type="paragraph" w:styleId="NoSpacing">
    <w:name w:val="No Spacing"/>
    <w:uiPriority w:val="1"/>
    <w:qFormat/>
    <w:rsid w:val="00D553BC"/>
    <w:pPr>
      <w:tabs>
        <w:tab w:val="left" w:pos="1134"/>
        <w:tab w:val="left" w:pos="1871"/>
        <w:tab w:val="left" w:pos="2268"/>
      </w:tabs>
      <w:suppressAutoHyphens/>
      <w:overflowPunct w:val="0"/>
      <w:autoSpaceDE w:val="0"/>
      <w:autoSpaceDN w:val="0"/>
      <w:textAlignment w:val="baseline"/>
    </w:pPr>
    <w:rPr>
      <w:rFonts w:ascii="Times New Roman" w:eastAsia="Batang" w:hAnsi="Times New Roman"/>
      <w:sz w:val="24"/>
      <w:lang w:val="en-GB" w:eastAsia="en-US"/>
    </w:rPr>
  </w:style>
  <w:style w:type="character" w:customStyle="1" w:styleId="Ulstomtale1">
    <w:name w:val="Uløst omtale1"/>
    <w:basedOn w:val="DefaultParagraphFont"/>
    <w:uiPriority w:val="99"/>
    <w:semiHidden/>
    <w:unhideWhenUsed/>
    <w:rsid w:val="009D08D2"/>
    <w:rPr>
      <w:color w:val="605E5C"/>
      <w:shd w:val="clear" w:color="auto" w:fill="E1DFDD"/>
    </w:rPr>
  </w:style>
  <w:style w:type="character" w:styleId="CommentReference">
    <w:name w:val="annotation reference"/>
    <w:basedOn w:val="DefaultParagraphFont"/>
    <w:semiHidden/>
    <w:unhideWhenUsed/>
    <w:rsid w:val="00E5349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footnote text" w:uiPriority="99"/>
    <w:lsdException w:name="header" w:uiPriority="99"/>
    <w:lsdException w:name="caption" w:qFormat="1"/>
    <w:lsdException w:name="footnote reference" w:uiPriority="99"/>
    <w:lsdException w:name="List" w:uiPriority="99"/>
    <w:lsdException w:name="List Number" w:semiHidden="0" w:unhideWhenUsed="0"/>
    <w:lsdException w:name="List 3" w:uiPriority="99"/>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99"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aliases w:val="ECC 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553BC"/>
    <w:rPr>
      <w:rFonts w:ascii="Times New Roman" w:hAnsi="Times New Roman"/>
      <w:b/>
      <w:sz w:val="28"/>
      <w:lang w:val="en-GB" w:eastAsia="en-US"/>
    </w:rPr>
  </w:style>
  <w:style w:type="character" w:customStyle="1" w:styleId="Heading2Char">
    <w:name w:val="Heading 2 Char"/>
    <w:basedOn w:val="DefaultParagraphFont"/>
    <w:link w:val="Heading2"/>
    <w:uiPriority w:val="9"/>
    <w:rsid w:val="00D553BC"/>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uiPriority w:val="9"/>
    <w:rsid w:val="00D553BC"/>
    <w:rPr>
      <w:rFonts w:ascii="Times New Roman" w:hAnsi="Times New Roman"/>
      <w:b/>
      <w:sz w:val="24"/>
      <w:lang w:val="en-GB" w:eastAsia="en-US"/>
    </w:rPr>
  </w:style>
  <w:style w:type="character" w:customStyle="1" w:styleId="Heading4Char">
    <w:name w:val="Heading 4 Char"/>
    <w:basedOn w:val="DefaultParagraphFont"/>
    <w:link w:val="Heading4"/>
    <w:uiPriority w:val="9"/>
    <w:rsid w:val="00D553BC"/>
    <w:rPr>
      <w:rFonts w:ascii="Times New Roman" w:hAnsi="Times New Roman"/>
      <w:b/>
      <w:sz w:val="24"/>
      <w:lang w:val="en-GB" w:eastAsia="en-US"/>
    </w:rPr>
  </w:style>
  <w:style w:type="character" w:customStyle="1" w:styleId="Heading5Char">
    <w:name w:val="Heading 5 Char"/>
    <w:basedOn w:val="DefaultParagraphFont"/>
    <w:link w:val="Heading5"/>
    <w:uiPriority w:val="9"/>
    <w:rsid w:val="00D553BC"/>
    <w:rPr>
      <w:rFonts w:ascii="Times New Roman" w:hAnsi="Times New Roman"/>
      <w:b/>
      <w:sz w:val="24"/>
      <w:lang w:val="en-GB" w:eastAsia="en-US"/>
    </w:rPr>
  </w:style>
  <w:style w:type="character" w:customStyle="1" w:styleId="Heading6Char">
    <w:name w:val="Heading 6 Char"/>
    <w:basedOn w:val="DefaultParagraphFont"/>
    <w:link w:val="Heading6"/>
    <w:uiPriority w:val="9"/>
    <w:rsid w:val="00D553BC"/>
    <w:rPr>
      <w:rFonts w:ascii="Times New Roman" w:hAnsi="Times New Roman"/>
      <w:b/>
      <w:sz w:val="24"/>
      <w:lang w:val="en-GB" w:eastAsia="en-US"/>
    </w:rPr>
  </w:style>
  <w:style w:type="character" w:customStyle="1" w:styleId="Heading7Char">
    <w:name w:val="Heading 7 Char"/>
    <w:basedOn w:val="DefaultParagraphFont"/>
    <w:link w:val="Heading7"/>
    <w:uiPriority w:val="9"/>
    <w:rsid w:val="00D553BC"/>
    <w:rPr>
      <w:rFonts w:ascii="Times New Roman" w:hAnsi="Times New Roman"/>
      <w:b/>
      <w:sz w:val="24"/>
      <w:lang w:val="en-GB" w:eastAsia="en-US"/>
    </w:rPr>
  </w:style>
  <w:style w:type="character" w:customStyle="1" w:styleId="Heading8Char">
    <w:name w:val="Heading 8 Char"/>
    <w:basedOn w:val="DefaultParagraphFont"/>
    <w:link w:val="Heading8"/>
    <w:uiPriority w:val="9"/>
    <w:rsid w:val="00D553BC"/>
    <w:rPr>
      <w:rFonts w:ascii="Times New Roman" w:hAnsi="Times New Roman"/>
      <w:b/>
      <w:sz w:val="24"/>
      <w:lang w:val="en-GB" w:eastAsia="en-US"/>
    </w:rPr>
  </w:style>
  <w:style w:type="character" w:customStyle="1" w:styleId="Heading9Char">
    <w:name w:val="Heading 9 Char"/>
    <w:basedOn w:val="DefaultParagraphFont"/>
    <w:link w:val="Heading9"/>
    <w:uiPriority w:val="9"/>
    <w:rsid w:val="00D553BC"/>
    <w:rPr>
      <w:rFonts w:ascii="Times New Roman" w:hAnsi="Times New Roman"/>
      <w:b/>
      <w:sz w:val="24"/>
      <w:lang w:val="en-GB" w:eastAsia="en-US"/>
    </w:rPr>
  </w:style>
  <w:style w:type="paragraph" w:customStyle="1" w:styleId="Normalaftertitle">
    <w:name w:val="Normal_after_title"/>
    <w:basedOn w:val="Normal"/>
    <w:next w:val="Normal"/>
    <w:link w:val="NormalaftertitleChar"/>
    <w:rsid w:val="00D02712"/>
    <w:pPr>
      <w:spacing w:before="360"/>
    </w:pPr>
  </w:style>
  <w:style w:type="character" w:customStyle="1" w:styleId="NormalaftertitleChar">
    <w:name w:val="Normal_after_title Char"/>
    <w:link w:val="Normalaftertitle"/>
    <w:locked/>
    <w:rsid w:val="00D553BC"/>
    <w:rPr>
      <w:rFonts w:ascii="Times New Roman" w:hAnsi="Times New Roman"/>
      <w:sz w:val="24"/>
      <w:lang w:val="en-GB" w:eastAsia="en-US"/>
    </w:r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character" w:customStyle="1" w:styleId="ArtNoChar">
    <w:name w:val="Art_No Char"/>
    <w:basedOn w:val="DefaultParagraphFont"/>
    <w:link w:val="ArtNo"/>
    <w:locked/>
    <w:rsid w:val="00D553BC"/>
    <w:rPr>
      <w:rFonts w:ascii="Times New Roman" w:hAnsi="Times New Roman"/>
      <w:caps/>
      <w:sz w:val="28"/>
      <w:lang w:val="en-GB" w:eastAsia="en-US"/>
    </w:rPr>
  </w:style>
  <w:style w:type="paragraph" w:customStyle="1" w:styleId="Arttitle">
    <w:name w:val="Art_title"/>
    <w:basedOn w:val="Normal"/>
    <w:next w:val="Normal"/>
    <w:link w:val="ArttitleCar"/>
    <w:rsid w:val="008F208F"/>
    <w:pPr>
      <w:keepNext/>
      <w:keepLines/>
      <w:spacing w:before="240"/>
      <w:jc w:val="center"/>
    </w:pPr>
    <w:rPr>
      <w:b/>
      <w:sz w:val="28"/>
    </w:rPr>
  </w:style>
  <w:style w:type="character" w:customStyle="1" w:styleId="ArttitleCar">
    <w:name w:val="Art_title Car"/>
    <w:basedOn w:val="DefaultParagraphFont"/>
    <w:link w:val="Arttitle"/>
    <w:locked/>
    <w:rsid w:val="00D553BC"/>
    <w:rPr>
      <w:rFonts w:ascii="Times New Roman" w:hAnsi="Times New Roman"/>
      <w:b/>
      <w:sz w:val="28"/>
      <w:lang w:val="en-GB" w:eastAsia="en-US"/>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character" w:customStyle="1" w:styleId="CallChar">
    <w:name w:val="Call Char"/>
    <w:basedOn w:val="DefaultParagraphFont"/>
    <w:link w:val="Call"/>
    <w:uiPriority w:val="99"/>
    <w:locked/>
    <w:rsid w:val="00D553BC"/>
    <w:rPr>
      <w:rFonts w:ascii="Times New Roman" w:hAnsi="Times New Roman"/>
      <w:i/>
      <w:sz w:val="24"/>
      <w:lang w:val="en-GB" w:eastAsia="en-US"/>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customStyle="1" w:styleId="ChaptitleChar">
    <w:name w:val="Chap_title Char"/>
    <w:basedOn w:val="DefaultParagraphFont"/>
    <w:link w:val="Chaptitle"/>
    <w:locked/>
    <w:rsid w:val="00D553BC"/>
    <w:rPr>
      <w:rFonts w:ascii="Times New Roman" w:hAnsi="Times New Roman"/>
      <w:b/>
      <w:sz w:val="28"/>
      <w:lang w:val="en-GB" w:eastAsia="en-US"/>
    </w:rPr>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D553BC"/>
    <w:rPr>
      <w:rFonts w:ascii="Times New Roman" w:hAnsi="Times New Roman"/>
      <w:sz w:val="24"/>
      <w:lang w:val="en-GB" w:eastAsia="en-US"/>
    </w:rPr>
  </w:style>
  <w:style w:type="paragraph" w:customStyle="1" w:styleId="enumlev2">
    <w:name w:val="enumlev2"/>
    <w:basedOn w:val="enumlev1"/>
    <w:link w:val="enumlev2Char"/>
    <w:rsid w:val="008F208F"/>
    <w:pPr>
      <w:ind w:left="1871" w:hanging="737"/>
    </w:pPr>
  </w:style>
  <w:style w:type="character" w:customStyle="1" w:styleId="enumlev2Char">
    <w:name w:val="enumlev2 Char"/>
    <w:basedOn w:val="DefaultParagraphFont"/>
    <w:link w:val="enumlev2"/>
    <w:locked/>
    <w:rsid w:val="00D553BC"/>
    <w:rPr>
      <w:rFonts w:ascii="Times New Roman" w:hAnsi="Times New Roman"/>
      <w:sz w:val="24"/>
      <w:lang w:val="en-GB" w:eastAsia="en-US"/>
    </w:r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D553BC"/>
    <w:rPr>
      <w:rFonts w:ascii="Times New Roman" w:hAnsi="Times New Roman"/>
      <w:sz w:val="24"/>
      <w:lang w:val="en-GB" w:eastAsia="en-US"/>
    </w:r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styleId="NormalIndent">
    <w:name w:val="Normal Indent"/>
    <w:basedOn w:val="Normal"/>
    <w:rsid w:val="008F208F"/>
    <w:pPr>
      <w:ind w:left="1134"/>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D553BC"/>
    <w:rPr>
      <w:rFonts w:ascii="Times New Roman" w:hAnsi="Times New Roman"/>
      <w:lang w:val="en-GB" w:eastAsia="en-US"/>
    </w:rPr>
  </w:style>
  <w:style w:type="paragraph" w:customStyle="1" w:styleId="Figurewithouttitle">
    <w:name w:val="Figure_without_title"/>
    <w:basedOn w:val="FigureNo"/>
    <w:next w:val="Normal"/>
    <w:rsid w:val="008F208F"/>
    <w:pPr>
      <w:keepNext w:val="0"/>
    </w:p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character" w:customStyle="1" w:styleId="FigureNoChar">
    <w:name w:val="Figure_No Char"/>
    <w:basedOn w:val="DefaultParagraphFont"/>
    <w:link w:val="FigureNo"/>
    <w:locked/>
    <w:rsid w:val="00D553BC"/>
    <w:rPr>
      <w:rFonts w:ascii="Times New Roman" w:hAnsi="Times New Roman"/>
      <w:caps/>
      <w:lang w:val="en-GB" w:eastAsia="en-US"/>
    </w:r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paragraph" w:customStyle="1" w:styleId="Note">
    <w:name w:val="Note"/>
    <w:basedOn w:val="Normal"/>
    <w:next w:val="Normal"/>
    <w:link w:val="NoteChar"/>
    <w:rsid w:val="008F208F"/>
    <w:pPr>
      <w:tabs>
        <w:tab w:val="left" w:pos="284"/>
      </w:tabs>
      <w:spacing w:before="80"/>
    </w:pPr>
  </w:style>
  <w:style w:type="character" w:customStyle="1" w:styleId="NoteChar">
    <w:name w:val="Note Char"/>
    <w:basedOn w:val="DefaultParagraphFont"/>
    <w:link w:val="Note"/>
    <w:locked/>
    <w:rsid w:val="00D553BC"/>
    <w:rPr>
      <w:rFonts w:ascii="Times New Roman" w:hAnsi="Times New Roman"/>
      <w:sz w:val="24"/>
      <w:lang w:val="en-GB" w:eastAsia="en-US"/>
    </w:rPr>
  </w:style>
  <w:style w:type="paragraph" w:styleId="Header">
    <w:name w:val="header"/>
    <w:basedOn w:val="Normal"/>
    <w:link w:val="HeaderChar"/>
    <w:uiPriority w:val="99"/>
    <w:rsid w:val="008F208F"/>
    <w:pPr>
      <w:spacing w:before="0"/>
      <w:jc w:val="center"/>
    </w:pPr>
    <w:rPr>
      <w:sz w:val="18"/>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AnnexNo">
    <w:name w:val="Annex_No"/>
    <w:basedOn w:val="Normal"/>
    <w:next w:val="Normal"/>
    <w:link w:val="AnnexNoChar"/>
    <w:rsid w:val="008F208F"/>
    <w:pPr>
      <w:keepNext/>
      <w:keepLines/>
      <w:spacing w:before="480" w:after="80"/>
      <w:jc w:val="center"/>
    </w:pPr>
    <w:rPr>
      <w:caps/>
      <w:sz w:val="28"/>
    </w:rPr>
  </w:style>
  <w:style w:type="character" w:customStyle="1" w:styleId="AnnexNoChar">
    <w:name w:val="Annex_No Char"/>
    <w:basedOn w:val="DefaultParagraphFont"/>
    <w:link w:val="AnnexNo"/>
    <w:locked/>
    <w:rsid w:val="00D553BC"/>
    <w:rPr>
      <w:rFonts w:ascii="Times New Roman" w:hAnsi="Times New Roman"/>
      <w:caps/>
      <w:sz w:val="28"/>
      <w:lang w:val="en-GB" w:eastAsia="en-US"/>
    </w:rPr>
  </w:style>
  <w:style w:type="paragraph" w:customStyle="1" w:styleId="Partref">
    <w:name w:val="Part_ref"/>
    <w:basedOn w:val="Annexref"/>
    <w:next w:val="Normal"/>
    <w:rsid w:val="008F208F"/>
  </w:style>
  <w:style w:type="paragraph" w:customStyle="1" w:styleId="Annexref">
    <w:name w:val="Annex_ref"/>
    <w:basedOn w:val="Normal"/>
    <w:next w:val="Normal"/>
    <w:rsid w:val="008F208F"/>
    <w:pPr>
      <w:keepNext/>
      <w:keepLines/>
      <w:spacing w:after="280"/>
      <w:jc w:val="center"/>
    </w:pPr>
  </w:style>
  <w:style w:type="paragraph" w:customStyle="1" w:styleId="Parttitle">
    <w:name w:val="Part_title"/>
    <w:basedOn w:val="Annextitle"/>
    <w:next w:val="Normalaftertitle0"/>
    <w:rsid w:val="008F208F"/>
  </w:style>
  <w:style w:type="paragraph" w:customStyle="1" w:styleId="Annextitle">
    <w:name w:val="Annex_title"/>
    <w:basedOn w:val="Normal"/>
    <w:next w:val="Normal"/>
    <w:link w:val="AnnextitleChar1"/>
    <w:rsid w:val="008F208F"/>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D553BC"/>
    <w:rPr>
      <w:rFonts w:ascii="Times New Roman Bold" w:hAnsi="Times New Roman Bold"/>
      <w:b/>
      <w:sz w:val="28"/>
      <w:lang w:val="en-GB" w:eastAsia="en-US"/>
    </w:rPr>
  </w:style>
  <w:style w:type="paragraph" w:customStyle="1" w:styleId="Normalaftertitle0">
    <w:name w:val="Normal after title"/>
    <w:basedOn w:val="Normal"/>
    <w:next w:val="Normal"/>
    <w:link w:val="NormalaftertitleChar0"/>
    <w:rsid w:val="008F208F"/>
    <w:pPr>
      <w:spacing w:before="280"/>
    </w:pPr>
  </w:style>
  <w:style w:type="character" w:customStyle="1" w:styleId="NormalaftertitleChar0">
    <w:name w:val="Normal after title Char"/>
    <w:basedOn w:val="DefaultParagraphFont"/>
    <w:link w:val="Normalaftertitle0"/>
    <w:locked/>
    <w:rsid w:val="00D553BC"/>
    <w:rPr>
      <w:rFonts w:ascii="Times New Roman" w:hAnsi="Times New Roman"/>
      <w:sz w:val="24"/>
      <w:lang w:val="en-GB" w:eastAsia="en-US"/>
    </w:rPr>
  </w:style>
  <w:style w:type="paragraph" w:customStyle="1" w:styleId="RecNo">
    <w:name w:val="Rec_No"/>
    <w:basedOn w:val="Normal"/>
    <w:next w:val="Normal"/>
    <w:link w:val="RecNoChar"/>
    <w:uiPriority w:val="99"/>
    <w:rsid w:val="008F208F"/>
    <w:pPr>
      <w:keepNext/>
      <w:keepLines/>
      <w:spacing w:before="480"/>
      <w:jc w:val="center"/>
    </w:pPr>
    <w:rPr>
      <w:caps/>
      <w:sz w:val="28"/>
    </w:rPr>
  </w:style>
  <w:style w:type="character" w:customStyle="1" w:styleId="RecNoChar">
    <w:name w:val="Rec_No Char"/>
    <w:basedOn w:val="DefaultParagraphFont"/>
    <w:link w:val="RecNo"/>
    <w:uiPriority w:val="99"/>
    <w:locked/>
    <w:rsid w:val="00D553BC"/>
    <w:rPr>
      <w:rFonts w:ascii="Times New Roman" w:hAnsi="Times New Roman"/>
      <w:caps/>
      <w:sz w:val="28"/>
      <w:lang w:val="en-GB" w:eastAsia="en-US"/>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character" w:customStyle="1" w:styleId="ResNoChar">
    <w:name w:val="Res_No Char"/>
    <w:basedOn w:val="DefaultParagraphFont"/>
    <w:link w:val="ResNo"/>
    <w:locked/>
    <w:rsid w:val="00D553BC"/>
    <w:rPr>
      <w:rFonts w:ascii="Times New Roman" w:hAnsi="Times New Roman"/>
      <w:caps/>
      <w:sz w:val="28"/>
      <w:lang w:val="en-GB" w:eastAsia="en-US"/>
    </w:rPr>
  </w:style>
  <w:style w:type="paragraph" w:customStyle="1" w:styleId="Restitle">
    <w:name w:val="Res_title"/>
    <w:basedOn w:val="Rectitle"/>
    <w:next w:val="Normal"/>
    <w:link w:val="RestitleChar"/>
    <w:rsid w:val="008F208F"/>
  </w:style>
  <w:style w:type="character" w:customStyle="1" w:styleId="RestitleChar">
    <w:name w:val="Res_title Char"/>
    <w:basedOn w:val="DefaultParagraphFont"/>
    <w:link w:val="Restitle"/>
    <w:locked/>
    <w:rsid w:val="00D553BC"/>
    <w:rPr>
      <w:rFonts w:ascii="Times New Roman Bold" w:hAnsi="Times New Roman Bold"/>
      <w:b/>
      <w:sz w:val="28"/>
      <w:lang w:val="en-GB" w:eastAsia="en-US"/>
    </w:rPr>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character" w:customStyle="1" w:styleId="SourceChar">
    <w:name w:val="Source Char"/>
    <w:basedOn w:val="DefaultParagraphFont"/>
    <w:link w:val="Source"/>
    <w:locked/>
    <w:rsid w:val="00D553BC"/>
    <w:rPr>
      <w:rFonts w:ascii="Times New Roman" w:hAnsi="Times New Roman"/>
      <w:b/>
      <w:sz w:val="28"/>
      <w:lang w:val="en-GB" w:eastAsia="en-US"/>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locked/>
    <w:rsid w:val="00D553BC"/>
    <w:rPr>
      <w:rFonts w:ascii="Times New Roman Bold" w:hAnsi="Times New Roman Bold" w:cs="Times New Roman Bold"/>
      <w:b/>
      <w:lang w:val="en-GB" w:eastAsia="en-US"/>
    </w:rPr>
  </w:style>
  <w:style w:type="paragraph" w:customStyle="1" w:styleId="Tablelegend">
    <w:name w:val="Table_legend"/>
    <w:basedOn w:val="Normal"/>
    <w:link w:val="TablelegendChar"/>
    <w:rsid w:val="00713006"/>
    <w:pPr>
      <w:tabs>
        <w:tab w:val="left" w:pos="284"/>
      </w:tabs>
      <w:spacing w:before="40" w:after="40"/>
    </w:pPr>
    <w:rPr>
      <w:sz w:val="18"/>
    </w:rPr>
  </w:style>
  <w:style w:type="character" w:customStyle="1" w:styleId="TablelegendChar">
    <w:name w:val="Table_legend Char"/>
    <w:link w:val="Tablelegend"/>
    <w:locked/>
    <w:rsid w:val="00713006"/>
    <w:rPr>
      <w:rFonts w:ascii="Times New Roman" w:hAnsi="Times New Roman"/>
      <w:sz w:val="18"/>
      <w:lang w:val="en-GB" w:eastAsia="en-US"/>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character" w:customStyle="1" w:styleId="TableNoChar">
    <w:name w:val="Table_No Char"/>
    <w:basedOn w:val="DefaultParagraphFont"/>
    <w:link w:val="TableNo"/>
    <w:uiPriority w:val="99"/>
    <w:locked/>
    <w:rsid w:val="00D553BC"/>
    <w:rPr>
      <w:rFonts w:ascii="Times New Roman" w:hAnsi="Times New Roman"/>
      <w:caps/>
      <w:lang w:val="en-GB" w:eastAsia="en-US"/>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D553BC"/>
    <w:rPr>
      <w:rFonts w:ascii="Times New Roman Bold" w:hAnsi="Times New Roman Bold"/>
      <w:b/>
      <w:lang w:val="en-GB" w:eastAsia="en-US"/>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uiPriority w:val="99"/>
    <w:rsid w:val="008F208F"/>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D553BC"/>
    <w:rPr>
      <w:rFonts w:ascii="Times New Roman" w:hAnsi="Times New Roman"/>
      <w:caps/>
      <w:sz w:val="28"/>
      <w:lang w:val="en-GB" w:eastAsia="en-U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D553BC"/>
    <w:rPr>
      <w:rFonts w:ascii="Times New Roman" w:hAnsi="Times New Roman"/>
      <w:b/>
      <w:sz w:val="24"/>
      <w:lang w:val="en-GB" w:eastAsia="en-US"/>
    </w:rPr>
  </w:style>
  <w:style w:type="paragraph" w:customStyle="1" w:styleId="Section2">
    <w:name w:val="Section_2"/>
    <w:basedOn w:val="Section1"/>
    <w:link w:val="Section2Char"/>
    <w:rsid w:val="008F208F"/>
    <w:rPr>
      <w:b w:val="0"/>
      <w:i/>
    </w:rPr>
  </w:style>
  <w:style w:type="character" w:customStyle="1" w:styleId="Section2Char">
    <w:name w:val="Section_2 Char"/>
    <w:basedOn w:val="Section1Char"/>
    <w:link w:val="Section2"/>
    <w:locked/>
    <w:rsid w:val="00D553BC"/>
    <w:rPr>
      <w:rFonts w:ascii="Times New Roman" w:hAnsi="Times New Roman"/>
      <w:b w:val="0"/>
      <w:i/>
      <w:sz w:val="24"/>
      <w:lang w:val="en-GB" w:eastAsia="en-US"/>
    </w:rPr>
  </w:style>
  <w:style w:type="paragraph" w:customStyle="1" w:styleId="Headingi">
    <w:name w:val="Heading_i"/>
    <w:basedOn w:val="Normal"/>
    <w:next w:val="Normal"/>
    <w:qFormat/>
    <w:rsid w:val="003D39C9"/>
    <w:pPr>
      <w:keepNext/>
      <w:keepLines/>
      <w:spacing w:before="160"/>
    </w:pPr>
    <w:rPr>
      <w:i/>
      <w:lang w:val="en-US"/>
    </w:rPr>
  </w:style>
  <w:style w:type="paragraph" w:customStyle="1" w:styleId="Headingb">
    <w:name w:val="Heading_b"/>
    <w:basedOn w:val="Normal"/>
    <w:next w:val="Normal"/>
    <w:link w:val="HeadingbChar"/>
    <w:qFormat/>
    <w:rsid w:val="00236706"/>
    <w:pPr>
      <w:keepNext/>
      <w:keepLines/>
      <w:spacing w:before="160"/>
    </w:pPr>
    <w:rPr>
      <w:rFonts w:ascii="Times New Roman Bold" w:hAnsi="Times New Roman Bold" w:cs="Times New Roman Bold"/>
      <w:b/>
      <w:lang w:val="en-US"/>
    </w:rPr>
  </w:style>
  <w:style w:type="character" w:customStyle="1" w:styleId="HeadingbChar">
    <w:name w:val="Heading_b Char"/>
    <w:basedOn w:val="DefaultParagraphFont"/>
    <w:link w:val="Headingb"/>
    <w:locked/>
    <w:rsid w:val="00236706"/>
    <w:rPr>
      <w:rFonts w:ascii="Times New Roman Bold" w:hAnsi="Times New Roman Bold" w:cs="Times New Roman Bold"/>
      <w:b/>
      <w:sz w:val="24"/>
      <w:lang w:eastAsia="en-US"/>
    </w:rPr>
  </w:style>
  <w:style w:type="paragraph" w:customStyle="1" w:styleId="Figure">
    <w:name w:val="Figure"/>
    <w:basedOn w:val="Normal"/>
    <w:next w:val="Normal"/>
    <w:link w:val="FigureChar"/>
    <w:rsid w:val="003D39C9"/>
    <w:pPr>
      <w:spacing w:after="240"/>
      <w:jc w:val="center"/>
    </w:pPr>
  </w:style>
  <w:style w:type="character" w:customStyle="1" w:styleId="FigureChar">
    <w:name w:val="Figure Char"/>
    <w:basedOn w:val="DefaultParagraphFont"/>
    <w:link w:val="Figure"/>
    <w:locked/>
    <w:rsid w:val="003D39C9"/>
    <w:rPr>
      <w:rFonts w:ascii="Times New Roman" w:hAnsi="Times New Roman"/>
      <w:sz w:val="24"/>
      <w:lang w:val="en-GB" w:eastAsia="en-US"/>
    </w:r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3D39C9"/>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locked/>
    <w:rsid w:val="003D39C9"/>
    <w:rPr>
      <w:rFonts w:ascii="Times New Roman Bold" w:hAnsi="Times New Roman Bold"/>
      <w:b/>
      <w:lang w:val="en-GB" w:eastAsia="en-US"/>
    </w:rPr>
  </w:style>
  <w:style w:type="paragraph" w:customStyle="1" w:styleId="AppendixNo">
    <w:name w:val="Appendix_No"/>
    <w:basedOn w:val="AnnexNo"/>
    <w:next w:val="Annexref"/>
    <w:link w:val="AppendixNoCar"/>
    <w:rsid w:val="008F208F"/>
  </w:style>
  <w:style w:type="character" w:customStyle="1" w:styleId="AppendixNoCar">
    <w:name w:val="Appendix_No Car"/>
    <w:basedOn w:val="DefaultParagraphFont"/>
    <w:link w:val="AppendixNo"/>
    <w:locked/>
    <w:rsid w:val="00D553BC"/>
    <w:rPr>
      <w:rFonts w:ascii="Times New Roman" w:hAnsi="Times New Roman"/>
      <w:caps/>
      <w:sz w:val="28"/>
      <w:lang w:val="en-GB" w:eastAsia="en-US"/>
    </w:rPr>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character" w:customStyle="1" w:styleId="AppendixtitleChar">
    <w:name w:val="Appendix_title Char"/>
    <w:basedOn w:val="AnnextitleChar1"/>
    <w:link w:val="Appendixtitle"/>
    <w:locked/>
    <w:rsid w:val="00D553BC"/>
    <w:rPr>
      <w:rFonts w:ascii="Times New Roman Bold" w:hAnsi="Times New Roman Bold"/>
      <w:b/>
      <w:sz w:val="28"/>
      <w:lang w:val="en-GB" w:eastAsia="en-US"/>
    </w:rPr>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link w:val="ProposalChar"/>
    <w:rsid w:val="008F208F"/>
    <w:pPr>
      <w:keepNext/>
      <w:spacing w:before="240"/>
    </w:pPr>
    <w:rPr>
      <w:rFonts w:hAnsi="Times New Roman Bold"/>
      <w:b/>
    </w:rPr>
  </w:style>
  <w:style w:type="character" w:customStyle="1" w:styleId="ProposalChar">
    <w:name w:val="Proposal Char"/>
    <w:basedOn w:val="DefaultParagraphFont"/>
    <w:link w:val="Proposal"/>
    <w:locked/>
    <w:rsid w:val="00D553BC"/>
    <w:rPr>
      <w:rFonts w:ascii="Times New Roman" w:hAnsi="Times New Roman Bold"/>
      <w:b/>
      <w:sz w:val="24"/>
      <w:lang w:val="en-GB" w:eastAsia="en-US"/>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character" w:customStyle="1" w:styleId="ReasonsChar">
    <w:name w:val="Reasons Char"/>
    <w:basedOn w:val="DefaultParagraphFont"/>
    <w:link w:val="Reasons"/>
    <w:locked/>
    <w:rsid w:val="00D553BC"/>
    <w:rPr>
      <w:rFonts w:ascii="Times New Roman" w:hAnsi="Times New Roman"/>
      <w:sz w:val="24"/>
      <w:lang w:val="en-GB" w:eastAsia="en-US"/>
    </w:rPr>
  </w:style>
  <w:style w:type="paragraph" w:customStyle="1" w:styleId="Section3">
    <w:name w:val="Section_3"/>
    <w:basedOn w:val="Section1"/>
    <w:link w:val="Section3Char"/>
    <w:rsid w:val="008F208F"/>
    <w:rPr>
      <w:b w:val="0"/>
    </w:rPr>
  </w:style>
  <w:style w:type="character" w:customStyle="1" w:styleId="Section3Char">
    <w:name w:val="Section_3 Char"/>
    <w:basedOn w:val="Section1Char"/>
    <w:link w:val="Section3"/>
    <w:locked/>
    <w:rsid w:val="00D553BC"/>
    <w:rPr>
      <w:rFonts w:ascii="Times New Roman" w:hAnsi="Times New Roman"/>
      <w:b w:val="0"/>
      <w:sz w:val="24"/>
      <w:lang w:val="en-GB" w:eastAsia="en-US"/>
    </w:rPr>
  </w:style>
  <w:style w:type="paragraph" w:customStyle="1" w:styleId="TableTextS5">
    <w:name w:val="Table_TextS5"/>
    <w:basedOn w:val="Normal"/>
    <w:link w:val="TableTextS5Char"/>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D553BC"/>
    <w:rPr>
      <w:rFonts w:ascii="Times New Roman" w:hAnsi="Times New Roman"/>
      <w:lang w:val="en-GB" w:eastAsia="en-US"/>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D553BC"/>
    <w:rPr>
      <w:color w:val="0000FF" w:themeColor="hyperlink"/>
      <w:u w:val="single"/>
    </w:rPr>
  </w:style>
  <w:style w:type="paragraph" w:styleId="BalloonText">
    <w:name w:val="Balloon Text"/>
    <w:basedOn w:val="Normal"/>
    <w:link w:val="BalloonTextChar"/>
    <w:uiPriority w:val="99"/>
    <w:unhideWhenUsed/>
    <w:rsid w:val="00D553BC"/>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D553BC"/>
    <w:rPr>
      <w:rFonts w:ascii="Lucida Grande" w:eastAsiaTheme="minorEastAsia" w:hAnsi="Lucida Grande"/>
      <w:sz w:val="18"/>
      <w:szCs w:val="18"/>
      <w:lang w:val="en-GB" w:eastAsia="en-US"/>
    </w:rPr>
  </w:style>
  <w:style w:type="paragraph" w:styleId="CommentText">
    <w:name w:val="annotation text"/>
    <w:basedOn w:val="Normal"/>
    <w:link w:val="CommentTextChar"/>
    <w:unhideWhenUsed/>
    <w:rsid w:val="00D553BC"/>
    <w:rPr>
      <w:rFonts w:eastAsiaTheme="minorEastAsia"/>
      <w:szCs w:val="24"/>
    </w:rPr>
  </w:style>
  <w:style w:type="character" w:customStyle="1" w:styleId="CommentTextChar">
    <w:name w:val="Comment Text Char"/>
    <w:basedOn w:val="DefaultParagraphFont"/>
    <w:link w:val="CommentText"/>
    <w:rsid w:val="00D553BC"/>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D553BC"/>
    <w:rPr>
      <w:b/>
      <w:bCs/>
      <w:sz w:val="20"/>
      <w:szCs w:val="20"/>
    </w:rPr>
  </w:style>
  <w:style w:type="character" w:customStyle="1" w:styleId="CommentSubjectChar">
    <w:name w:val="Comment Subject Char"/>
    <w:basedOn w:val="CommentTextChar"/>
    <w:link w:val="CommentSubject"/>
    <w:semiHidden/>
    <w:rsid w:val="00D553BC"/>
    <w:rPr>
      <w:rFonts w:ascii="Times New Roman" w:eastAsiaTheme="minorEastAsia" w:hAnsi="Times New Roman"/>
      <w:b/>
      <w:bCs/>
      <w:sz w:val="24"/>
      <w:szCs w:val="24"/>
      <w:lang w:val="en-GB" w:eastAsia="en-US"/>
    </w:rPr>
  </w:style>
  <w:style w:type="paragraph" w:styleId="ListParagraph">
    <w:name w:val="List Paragraph"/>
    <w:basedOn w:val="Normal"/>
    <w:uiPriority w:val="34"/>
    <w:qFormat/>
    <w:rsid w:val="00D553BC"/>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uiPriority w:val="39"/>
    <w:rsid w:val="00D553BC"/>
    <w:rPr>
      <w:rFonts w:asciiTheme="minorHAnsi" w:eastAsiaTheme="minorEastAsia" w:hAnsiTheme="minorHAnsi" w:cstheme="minorBidi"/>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rsid w:val="00D553BC"/>
    <w:pPr>
      <w:spacing w:before="0"/>
    </w:pPr>
    <w:rPr>
      <w:rFonts w:eastAsiaTheme="minorEastAsia"/>
      <w:sz w:val="20"/>
    </w:rPr>
  </w:style>
  <w:style w:type="paragraph" w:styleId="ListBullet">
    <w:name w:val="List Bullet"/>
    <w:basedOn w:val="Normal"/>
    <w:unhideWhenUsed/>
    <w:rsid w:val="00D553BC"/>
    <w:pPr>
      <w:numPr>
        <w:numId w:val="1"/>
      </w:numPr>
      <w:contextualSpacing/>
    </w:pPr>
    <w:rPr>
      <w:rFonts w:eastAsiaTheme="minorEastAsia"/>
    </w:rPr>
  </w:style>
  <w:style w:type="character" w:styleId="Emphasis">
    <w:name w:val="Emphasis"/>
    <w:aliases w:val="ECC HL italics"/>
    <w:uiPriority w:val="20"/>
    <w:qFormat/>
    <w:rsid w:val="00D553BC"/>
    <w:rPr>
      <w:i/>
      <w:iCs/>
    </w:rPr>
  </w:style>
  <w:style w:type="character" w:styleId="Strong">
    <w:name w:val="Strong"/>
    <w:basedOn w:val="DefaultParagraphFont"/>
    <w:uiPriority w:val="99"/>
    <w:qFormat/>
    <w:rsid w:val="00D553BC"/>
    <w:rPr>
      <w:rFonts w:cs="Times New Roman"/>
      <w:b/>
    </w:rPr>
  </w:style>
  <w:style w:type="paragraph" w:styleId="BodyText">
    <w:name w:val="Body Text"/>
    <w:basedOn w:val="Normal"/>
    <w:link w:val="BodyTextChar"/>
    <w:rsid w:val="00D553BC"/>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D553BC"/>
    <w:rPr>
      <w:rFonts w:ascii="Times New Roman" w:eastAsiaTheme="minorEastAsia" w:hAnsi="Times New Roman"/>
      <w:b/>
      <w:smallCaps/>
      <w:sz w:val="22"/>
      <w:lang w:val="ru-RU" w:eastAsia="en-US"/>
    </w:rPr>
  </w:style>
  <w:style w:type="paragraph" w:styleId="EndnoteText">
    <w:name w:val="endnote text"/>
    <w:basedOn w:val="Normal"/>
    <w:link w:val="EndnoteTextChar"/>
    <w:rsid w:val="00D553BC"/>
    <w:pPr>
      <w:spacing w:before="0"/>
    </w:pPr>
    <w:rPr>
      <w:rFonts w:eastAsia="SimSun"/>
      <w:sz w:val="20"/>
      <w:lang w:val="en-US"/>
    </w:rPr>
  </w:style>
  <w:style w:type="character" w:customStyle="1" w:styleId="EndnoteTextChar">
    <w:name w:val="Endnote Text Char"/>
    <w:basedOn w:val="DefaultParagraphFont"/>
    <w:link w:val="EndnoteText"/>
    <w:rsid w:val="00D553BC"/>
    <w:rPr>
      <w:rFonts w:ascii="Times New Roman" w:eastAsia="SimSun" w:hAnsi="Times New Roman"/>
      <w:lang w:eastAsia="en-US"/>
    </w:rPr>
  </w:style>
  <w:style w:type="character" w:styleId="FollowedHyperlink">
    <w:name w:val="FollowedHyperlink"/>
    <w:uiPriority w:val="99"/>
    <w:rsid w:val="00D553BC"/>
    <w:rPr>
      <w:color w:val="800080"/>
      <w:u w:val="single"/>
    </w:rPr>
  </w:style>
  <w:style w:type="paragraph" w:styleId="NormalWeb">
    <w:name w:val="Normal (Web)"/>
    <w:basedOn w:val="Normal"/>
    <w:uiPriority w:val="99"/>
    <w:unhideWhenUsed/>
    <w:rsid w:val="00D553BC"/>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D553BC"/>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D553BC"/>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character" w:customStyle="1" w:styleId="DocumentMapChar">
    <w:name w:val="Document Map Char"/>
    <w:basedOn w:val="DefaultParagraphFont"/>
    <w:link w:val="DocumentMap"/>
    <w:uiPriority w:val="99"/>
    <w:semiHidden/>
    <w:rsid w:val="00D553BC"/>
    <w:rPr>
      <w:rFonts w:ascii="Times New Roman" w:hAnsi="Times New Roman"/>
      <w:sz w:val="24"/>
      <w:szCs w:val="24"/>
      <w:lang w:val="en-GB" w:eastAsia="en-US"/>
    </w:rPr>
  </w:style>
  <w:style w:type="paragraph" w:styleId="DocumentMap">
    <w:name w:val="Document Map"/>
    <w:basedOn w:val="Normal"/>
    <w:link w:val="DocumentMapChar"/>
    <w:uiPriority w:val="99"/>
    <w:semiHidden/>
    <w:unhideWhenUsed/>
    <w:rsid w:val="00D553BC"/>
    <w:pPr>
      <w:spacing w:before="0"/>
    </w:pPr>
    <w:rPr>
      <w:szCs w:val="24"/>
    </w:rPr>
  </w:style>
  <w:style w:type="character" w:customStyle="1" w:styleId="DocumentMapChar1">
    <w:name w:val="Document Map Char1"/>
    <w:basedOn w:val="DefaultParagraphFont"/>
    <w:semiHidden/>
    <w:rsid w:val="00D553BC"/>
    <w:rPr>
      <w:rFonts w:ascii="Segoe UI" w:hAnsi="Segoe UI" w:cs="Segoe UI"/>
      <w:sz w:val="16"/>
      <w:szCs w:val="16"/>
      <w:lang w:val="en-GB" w:eastAsia="en-US"/>
    </w:rPr>
  </w:style>
  <w:style w:type="character" w:customStyle="1" w:styleId="ECCParagraph">
    <w:name w:val="ECC Paragraph"/>
    <w:basedOn w:val="DefaultParagraphFont"/>
    <w:uiPriority w:val="1"/>
    <w:qFormat/>
    <w:rsid w:val="00D553BC"/>
    <w:rPr>
      <w:rFonts w:ascii="Arial" w:hAnsi="Arial" w:cs="Arial" w:hint="default"/>
      <w:noProof w:val="0"/>
      <w:sz w:val="20"/>
      <w:bdr w:val="none" w:sz="0" w:space="0" w:color="auto" w:frame="1"/>
      <w:lang w:val="en-GB"/>
    </w:rPr>
  </w:style>
  <w:style w:type="paragraph" w:customStyle="1" w:styleId="ECCLetterHead">
    <w:name w:val="ECC Letter Head"/>
    <w:basedOn w:val="Normal"/>
    <w:link w:val="ECCLetterHeadZchn"/>
    <w:qFormat/>
    <w:rsid w:val="00D553BC"/>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D553BC"/>
    <w:rPr>
      <w:rFonts w:ascii="Arial" w:eastAsia="Calibri" w:hAnsi="Arial"/>
      <w:b/>
      <w:sz w:val="22"/>
      <w:lang w:val="en-GB" w:eastAsia="en-US"/>
    </w:rPr>
  </w:style>
  <w:style w:type="paragraph" w:styleId="NoSpacing">
    <w:name w:val="No Spacing"/>
    <w:uiPriority w:val="1"/>
    <w:qFormat/>
    <w:rsid w:val="00D553BC"/>
    <w:pPr>
      <w:tabs>
        <w:tab w:val="left" w:pos="1134"/>
        <w:tab w:val="left" w:pos="1871"/>
        <w:tab w:val="left" w:pos="2268"/>
      </w:tabs>
      <w:suppressAutoHyphens/>
      <w:overflowPunct w:val="0"/>
      <w:autoSpaceDE w:val="0"/>
      <w:autoSpaceDN w:val="0"/>
      <w:textAlignment w:val="baseline"/>
    </w:pPr>
    <w:rPr>
      <w:rFonts w:ascii="Times New Roman" w:eastAsia="Batang" w:hAnsi="Times New Roman"/>
      <w:sz w:val="24"/>
      <w:lang w:val="en-GB" w:eastAsia="en-US"/>
    </w:rPr>
  </w:style>
  <w:style w:type="character" w:customStyle="1" w:styleId="Ulstomtale1">
    <w:name w:val="Uløst omtale1"/>
    <w:basedOn w:val="DefaultParagraphFont"/>
    <w:uiPriority w:val="99"/>
    <w:semiHidden/>
    <w:unhideWhenUsed/>
    <w:rsid w:val="009D08D2"/>
    <w:rPr>
      <w:color w:val="605E5C"/>
      <w:shd w:val="clear" w:color="auto" w:fill="E1DFDD"/>
    </w:rPr>
  </w:style>
  <w:style w:type="character" w:styleId="CommentReference">
    <w:name w:val="annotation reference"/>
    <w:basedOn w:val="DefaultParagraphFont"/>
    <w:semiHidden/>
    <w:unhideWhenUsed/>
    <w:rsid w:val="00E53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14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ublic.ccsds.org/Pubs/130x1g2.pdf" TargetMode="External"/><Relationship Id="rId18" Type="http://schemas.openxmlformats.org/officeDocument/2006/relationships/footer" Target="footer2.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ipnpr.jpl.nasa.gov/progress_report/42-133/133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TotalTime>
  <Pages>23</Pages>
  <Words>5835</Words>
  <Characters>33260</Characters>
  <Application>Microsoft Office Word</Application>
  <DocSecurity>0</DocSecurity>
  <Lines>277</Lines>
  <Paragraphs>78</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ITU</Company>
  <LinksUpToDate>false</LinksUpToDate>
  <CharactersWithSpaces>39017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delaRosaT.2</dc:creator>
  <cp:lastModifiedBy>Wim</cp:lastModifiedBy>
  <cp:revision>4</cp:revision>
  <cp:lastPrinted>2018-06-11T12:58:00Z</cp:lastPrinted>
  <dcterms:created xsi:type="dcterms:W3CDTF">2018-10-10T18:07:00Z</dcterms:created>
  <dcterms:modified xsi:type="dcterms:W3CDTF">2018-10-11T13:20:00Z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